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281F5C" w14:textId="77777777" w:rsidR="006D6926" w:rsidRPr="00A603AF" w:rsidRDefault="006D6926" w:rsidP="00E8561F">
      <w:pPr>
        <w:widowControl w:val="0"/>
        <w:spacing w:after="160"/>
        <w:ind w:firstLine="567"/>
        <w:contextualSpacing/>
        <w:jc w:val="right"/>
        <w:rPr>
          <w:rFonts w:ascii="GHEA Grapalat" w:hAnsi="GHEA Grapalat" w:cs="Sylfaen"/>
          <w:i/>
          <w:sz w:val="22"/>
          <w:szCs w:val="22"/>
        </w:rPr>
      </w:pPr>
    </w:p>
    <w:p w14:paraId="409F977B" w14:textId="77777777" w:rsidR="006D6926" w:rsidRPr="006D6926" w:rsidRDefault="006D6926" w:rsidP="006D6926">
      <w:pPr>
        <w:widowControl w:val="0"/>
        <w:spacing w:after="160" w:line="360" w:lineRule="auto"/>
        <w:ind w:right="-7" w:firstLine="567"/>
        <w:jc w:val="right"/>
        <w:rPr>
          <w:rFonts w:ascii="GHEA Grapalat" w:hAnsi="GHEA Grapalat" w:cs="Sylfaen"/>
          <w:i/>
          <w:u w:val="single"/>
        </w:rPr>
      </w:pPr>
      <w:r w:rsidRPr="006D6926">
        <w:rPr>
          <w:rFonts w:ascii="GHEA Grapalat" w:hAnsi="GHEA Grapalat"/>
          <w:i/>
          <w:u w:val="single"/>
        </w:rPr>
        <w:t>Типовая форма</w:t>
      </w:r>
    </w:p>
    <w:p w14:paraId="0AA09938" w14:textId="77777777" w:rsidR="00F83076" w:rsidRPr="009044F1" w:rsidRDefault="00F83076" w:rsidP="00F83076">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4E22AC12" w14:textId="77777777" w:rsidR="00F83076" w:rsidRPr="00FC3CE8" w:rsidRDefault="00F83076" w:rsidP="00F83076">
      <w:pPr>
        <w:pStyle w:val="a3"/>
        <w:widowControl w:val="0"/>
        <w:spacing w:after="160" w:line="240" w:lineRule="auto"/>
        <w:ind w:firstLine="0"/>
        <w:jc w:val="center"/>
        <w:rPr>
          <w:rFonts w:ascii="GHEA Grapalat" w:hAnsi="GHEA Grapalat"/>
          <w:i w:val="0"/>
          <w:sz w:val="24"/>
          <w:szCs w:val="24"/>
        </w:rPr>
      </w:pPr>
      <w:r w:rsidRPr="00FC3CE8">
        <w:rPr>
          <w:rFonts w:ascii="GHEA Grapalat" w:hAnsi="GHEA Grapalat"/>
          <w:i w:val="0"/>
          <w:sz w:val="24"/>
          <w:szCs w:val="24"/>
        </w:rPr>
        <w:t>О ЗАПРОСЕ КОТИРОВОК</w:t>
      </w:r>
    </w:p>
    <w:p w14:paraId="23300742" w14:textId="77777777" w:rsidR="00F83076" w:rsidRDefault="00F83076" w:rsidP="00F83076">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p>
    <w:p w14:paraId="049324DB" w14:textId="1A248A41" w:rsidR="00F83076" w:rsidRPr="009044F1" w:rsidRDefault="00F83076" w:rsidP="00F83076">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от "</w:t>
      </w:r>
      <w:r w:rsidR="00A948AB">
        <w:rPr>
          <w:rFonts w:ascii="GHEA Grapalat" w:hAnsi="GHEA Grapalat"/>
          <w:i w:val="0"/>
          <w:sz w:val="24"/>
          <w:szCs w:val="24"/>
          <w:lang w:val="hy-AM"/>
        </w:rPr>
        <w:t>26</w:t>
      </w:r>
      <w:r w:rsidRPr="009044F1">
        <w:rPr>
          <w:rFonts w:ascii="GHEA Grapalat" w:hAnsi="GHEA Grapalat"/>
          <w:i w:val="0"/>
          <w:sz w:val="24"/>
          <w:szCs w:val="24"/>
        </w:rPr>
        <w:t>" "</w:t>
      </w:r>
      <w:r>
        <w:rPr>
          <w:rFonts w:ascii="GHEA Grapalat" w:hAnsi="GHEA Grapalat"/>
          <w:i w:val="0"/>
          <w:sz w:val="24"/>
          <w:szCs w:val="24"/>
          <w:lang w:val="hy-AM"/>
        </w:rPr>
        <w:t>0</w:t>
      </w:r>
      <w:r w:rsidR="00A948AB">
        <w:rPr>
          <w:rFonts w:ascii="GHEA Grapalat" w:hAnsi="GHEA Grapalat"/>
          <w:i w:val="0"/>
          <w:sz w:val="24"/>
          <w:szCs w:val="24"/>
          <w:lang w:val="hy-AM"/>
        </w:rPr>
        <w:t>2</w:t>
      </w:r>
      <w:r w:rsidRPr="009044F1">
        <w:rPr>
          <w:rFonts w:ascii="GHEA Grapalat" w:hAnsi="GHEA Grapalat"/>
          <w:i w:val="0"/>
          <w:sz w:val="24"/>
          <w:szCs w:val="24"/>
        </w:rPr>
        <w:t>" 20</w:t>
      </w:r>
      <w:r w:rsidRPr="00E85C68">
        <w:rPr>
          <w:rFonts w:ascii="GHEA Grapalat" w:hAnsi="GHEA Grapalat"/>
          <w:i w:val="0"/>
          <w:sz w:val="24"/>
          <w:szCs w:val="24"/>
        </w:rPr>
        <w:t>2</w:t>
      </w:r>
      <w:r w:rsidR="00A948AB">
        <w:rPr>
          <w:rFonts w:ascii="GHEA Grapalat" w:hAnsi="GHEA Grapalat"/>
          <w:i w:val="0"/>
          <w:sz w:val="24"/>
          <w:szCs w:val="24"/>
          <w:lang w:val="hy-AM"/>
        </w:rPr>
        <w:t>6</w:t>
      </w:r>
      <w:r>
        <w:rPr>
          <w:rFonts w:ascii="GHEA Grapalat" w:hAnsi="GHEA Grapalat"/>
          <w:i w:val="0"/>
          <w:sz w:val="24"/>
          <w:szCs w:val="24"/>
        </w:rPr>
        <w:t xml:space="preserve"> </w:t>
      </w:r>
      <w:r w:rsidRPr="009044F1">
        <w:rPr>
          <w:rFonts w:ascii="GHEA Grapalat" w:hAnsi="GHEA Grapalat"/>
          <w:i w:val="0"/>
          <w:sz w:val="24"/>
          <w:szCs w:val="24"/>
        </w:rPr>
        <w:t>года "</w:t>
      </w:r>
      <w:r w:rsidRPr="001247C1">
        <w:rPr>
          <w:rFonts w:ascii="GHEA Grapalat" w:hAnsi="GHEA Grapalat"/>
          <w:i w:val="0"/>
          <w:sz w:val="24"/>
          <w:szCs w:val="24"/>
        </w:rPr>
        <w:t>2</w:t>
      </w:r>
      <w:r w:rsidRPr="009044F1">
        <w:rPr>
          <w:rFonts w:ascii="GHEA Grapalat" w:hAnsi="GHEA Grapalat"/>
          <w:i w:val="0"/>
          <w:sz w:val="24"/>
          <w:szCs w:val="24"/>
        </w:rPr>
        <w:t xml:space="preserve">" </w:t>
      </w:r>
    </w:p>
    <w:p w14:paraId="1BF989AD" w14:textId="412D4162" w:rsidR="00F83076" w:rsidRDefault="00F83076" w:rsidP="00F83076">
      <w:pPr>
        <w:pStyle w:val="a3"/>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FC3CE8">
        <w:rPr>
          <w:rFonts w:ascii="GHEA Grapalat" w:hAnsi="GHEA Grapalat"/>
          <w:i w:val="0"/>
          <w:sz w:val="24"/>
          <w:szCs w:val="24"/>
        </w:rPr>
        <w:t>О</w:t>
      </w:r>
      <w:r>
        <w:rPr>
          <w:rFonts w:ascii="GHEA Grapalat" w:hAnsi="GHEA Grapalat"/>
          <w:i w:val="0"/>
          <w:sz w:val="24"/>
          <w:szCs w:val="24"/>
          <w:lang w:val="en-US"/>
        </w:rPr>
        <w:t>B</w:t>
      </w:r>
      <w:r w:rsidRPr="00FC3CE8">
        <w:rPr>
          <w:rFonts w:ascii="GHEA Grapalat" w:hAnsi="GHEA Grapalat"/>
          <w:i w:val="0"/>
          <w:sz w:val="24"/>
          <w:szCs w:val="24"/>
        </w:rPr>
        <w:t>Т</w:t>
      </w:r>
      <w:r w:rsidRPr="009F51C7">
        <w:rPr>
          <w:rFonts w:ascii="GHEA Grapalat" w:hAnsi="GHEA Grapalat"/>
          <w:i w:val="0"/>
          <w:sz w:val="24"/>
          <w:szCs w:val="24"/>
        </w:rPr>
        <w:t>-</w:t>
      </w:r>
      <w:proofErr w:type="spellStart"/>
      <w:r>
        <w:rPr>
          <w:rFonts w:ascii="GHEA Grapalat" w:hAnsi="GHEA Grapalat"/>
          <w:i w:val="0"/>
          <w:sz w:val="24"/>
          <w:szCs w:val="24"/>
          <w:lang w:val="en-US"/>
        </w:rPr>
        <w:t>GH</w:t>
      </w:r>
      <w:r w:rsidR="00837FCA">
        <w:rPr>
          <w:rFonts w:ascii="GHEA Grapalat" w:hAnsi="GHEA Grapalat"/>
          <w:i w:val="0"/>
          <w:sz w:val="24"/>
          <w:szCs w:val="24"/>
          <w:lang w:val="en-US"/>
        </w:rPr>
        <w:t>Ash</w:t>
      </w:r>
      <w:proofErr w:type="spellEnd"/>
      <w:r>
        <w:rPr>
          <w:rFonts w:ascii="GHEA Grapalat" w:hAnsi="GHEA Grapalat"/>
          <w:i w:val="0"/>
          <w:sz w:val="24"/>
          <w:szCs w:val="24"/>
        </w:rPr>
        <w:t>DzB</w:t>
      </w:r>
      <w:r w:rsidRPr="009F51C7">
        <w:rPr>
          <w:rFonts w:ascii="GHEA Grapalat" w:hAnsi="GHEA Grapalat"/>
          <w:i w:val="0"/>
          <w:sz w:val="24"/>
          <w:szCs w:val="24"/>
        </w:rPr>
        <w:t>-</w:t>
      </w:r>
      <w:r w:rsidRPr="00FC3CE8">
        <w:rPr>
          <w:rFonts w:ascii="GHEA Grapalat" w:hAnsi="GHEA Grapalat"/>
          <w:i w:val="0"/>
          <w:sz w:val="24"/>
          <w:szCs w:val="24"/>
        </w:rPr>
        <w:t>2</w:t>
      </w:r>
      <w:r w:rsidR="00A948AB">
        <w:rPr>
          <w:rFonts w:ascii="GHEA Grapalat" w:hAnsi="GHEA Grapalat"/>
          <w:i w:val="0"/>
          <w:sz w:val="24"/>
          <w:szCs w:val="24"/>
          <w:lang w:val="hy-AM"/>
        </w:rPr>
        <w:t>6</w:t>
      </w:r>
      <w:r w:rsidRPr="00FC3CE8">
        <w:rPr>
          <w:rFonts w:ascii="GHEA Grapalat" w:hAnsi="GHEA Grapalat"/>
          <w:i w:val="0"/>
          <w:sz w:val="24"/>
          <w:szCs w:val="24"/>
        </w:rPr>
        <w:t>/</w:t>
      </w:r>
      <w:r w:rsidR="00837FCA">
        <w:rPr>
          <w:rFonts w:ascii="GHEA Grapalat" w:hAnsi="GHEA Grapalat"/>
          <w:i w:val="0"/>
          <w:sz w:val="24"/>
          <w:szCs w:val="24"/>
          <w:lang w:val="hy-AM"/>
        </w:rPr>
        <w:t>01</w:t>
      </w:r>
    </w:p>
    <w:p w14:paraId="37621721" w14:textId="77777777" w:rsidR="00146C1C" w:rsidRDefault="00146C1C" w:rsidP="00F83076">
      <w:pPr>
        <w:pStyle w:val="a3"/>
        <w:widowControl w:val="0"/>
        <w:spacing w:after="160" w:line="240" w:lineRule="auto"/>
        <w:ind w:firstLine="0"/>
        <w:jc w:val="center"/>
        <w:rPr>
          <w:rFonts w:ascii="GHEA Grapalat" w:hAnsi="GHEA Grapalat"/>
          <w:i w:val="0"/>
          <w:sz w:val="24"/>
          <w:szCs w:val="24"/>
          <w:lang w:val="hy-AM"/>
        </w:rPr>
      </w:pPr>
    </w:p>
    <w:p w14:paraId="4F237A74" w14:textId="77777777" w:rsidR="00F83076" w:rsidRPr="00AC3969" w:rsidRDefault="00F83076" w:rsidP="00F83076">
      <w:pPr>
        <w:pStyle w:val="a3"/>
        <w:widowControl w:val="0"/>
        <w:spacing w:after="160" w:line="240" w:lineRule="auto"/>
        <w:rPr>
          <w:rFonts w:ascii="GHEA Grapalat" w:hAnsi="GHEA Grapalat"/>
          <w:i w:val="0"/>
          <w:sz w:val="24"/>
          <w:szCs w:val="24"/>
          <w:lang w:val="hy-AM"/>
        </w:rPr>
      </w:pPr>
    </w:p>
    <w:p w14:paraId="1F1D8E5B" w14:textId="77777777" w:rsidR="00F83076" w:rsidRPr="00146C1C" w:rsidRDefault="00F83076" w:rsidP="00F83076">
      <w:pPr>
        <w:pStyle w:val="1"/>
        <w:pBdr>
          <w:bottom w:val="single" w:sz="6" w:space="20" w:color="A2A9B1"/>
        </w:pBdr>
        <w:jc w:val="both"/>
        <w:rPr>
          <w:rFonts w:ascii="GHEA Grapalat" w:hAnsi="GHEA Grapalat"/>
          <w:i/>
          <w:sz w:val="24"/>
          <w:szCs w:val="24"/>
        </w:rPr>
      </w:pPr>
      <w:r>
        <w:rPr>
          <w:rFonts w:ascii="GHEA Grapalat" w:hAnsi="GHEA Grapalat"/>
          <w:sz w:val="24"/>
          <w:szCs w:val="24"/>
        </w:rPr>
        <w:t xml:space="preserve">Заказчик Армянский театр оперы и балета имени А. А. </w:t>
      </w:r>
      <w:proofErr w:type="spellStart"/>
      <w:r>
        <w:rPr>
          <w:rFonts w:ascii="GHEA Grapalat" w:hAnsi="GHEA Grapalat"/>
          <w:sz w:val="24"/>
          <w:szCs w:val="24"/>
        </w:rPr>
        <w:t>Спендиарова</w:t>
      </w:r>
      <w:proofErr w:type="spellEnd"/>
      <w:r>
        <w:rPr>
          <w:rFonts w:ascii="GHEA Grapalat" w:hAnsi="GHEA Grapalat"/>
          <w:sz w:val="24"/>
          <w:szCs w:val="24"/>
        </w:rPr>
        <w:t>, находящийся по адресу г. Ереван, улица Туманяна 54 объявляет запрос котировок, который проводится одним этапом.</w:t>
      </w:r>
    </w:p>
    <w:p w14:paraId="4BEB0735" w14:textId="0481CE5C" w:rsidR="00F83076" w:rsidRPr="00837FCA" w:rsidRDefault="00F83076" w:rsidP="00F83076">
      <w:pPr>
        <w:pStyle w:val="HTML"/>
        <w:shd w:val="clear" w:color="auto" w:fill="F8F9FA"/>
        <w:spacing w:line="540" w:lineRule="atLeast"/>
        <w:jc w:val="both"/>
        <w:rPr>
          <w:lang w:val="ru-RU"/>
        </w:rPr>
      </w:pPr>
      <w:r w:rsidRPr="001602A1">
        <w:rPr>
          <w:rFonts w:ascii="GHEA Grapalat" w:hAnsi="GHEA Grapalat"/>
          <w:sz w:val="24"/>
          <w:szCs w:val="24"/>
          <w:lang w:val="ru-RU"/>
        </w:rPr>
        <w:t xml:space="preserve">Участнику, отобранному по итогам настоящей процедуры, </w:t>
      </w:r>
      <w:r w:rsidRPr="00520BF1">
        <w:rPr>
          <w:rFonts w:ascii="GHEA Grapalat" w:hAnsi="GHEA Grapalat"/>
          <w:sz w:val="22"/>
          <w:szCs w:val="22"/>
          <w:lang w:val="ru-RU"/>
        </w:rPr>
        <w:t>в</w:t>
      </w:r>
      <w:r w:rsidRPr="00520BF1">
        <w:rPr>
          <w:rFonts w:ascii="Calibri" w:hAnsi="Calibri" w:cs="Calibri"/>
          <w:sz w:val="22"/>
          <w:szCs w:val="22"/>
        </w:rPr>
        <w:t> </w:t>
      </w:r>
      <w:r w:rsidRPr="00520BF1">
        <w:rPr>
          <w:rFonts w:ascii="GHEA Grapalat" w:hAnsi="GHEA Grapalat"/>
          <w:spacing w:val="6"/>
          <w:sz w:val="22"/>
          <w:szCs w:val="22"/>
          <w:lang w:val="ru-RU"/>
        </w:rPr>
        <w:t>установленном</w:t>
      </w:r>
      <w:r w:rsidRPr="00520BF1">
        <w:rPr>
          <w:rFonts w:ascii="Calibri" w:hAnsi="Calibri" w:cs="Calibri"/>
          <w:spacing w:val="6"/>
          <w:sz w:val="22"/>
          <w:szCs w:val="22"/>
        </w:rPr>
        <w:t> </w:t>
      </w:r>
      <w:r w:rsidRPr="00520BF1">
        <w:rPr>
          <w:rFonts w:ascii="GHEA Grapalat" w:hAnsi="GHEA Grapalat"/>
          <w:spacing w:val="6"/>
          <w:sz w:val="22"/>
          <w:szCs w:val="22"/>
          <w:lang w:val="ru-RU"/>
        </w:rPr>
        <w:t xml:space="preserve">порядке будет предложено заключить договор на </w:t>
      </w:r>
      <w:r w:rsidRPr="00CE7782">
        <w:rPr>
          <w:rFonts w:ascii="GHEA Grapalat" w:hAnsi="GHEA Grapalat"/>
          <w:sz w:val="24"/>
          <w:szCs w:val="24"/>
          <w:lang w:val="ru-RU"/>
        </w:rPr>
        <w:t xml:space="preserve">поставку </w:t>
      </w:r>
      <w:bookmarkStart w:id="0" w:name="_Hlk203054153"/>
      <w:r w:rsidRPr="00837FCA">
        <w:rPr>
          <w:rFonts w:ascii="GHEA Grapalat" w:hAnsi="GHEA Grapalat"/>
          <w:b/>
          <w:bCs/>
          <w:lang w:val="ru-RU"/>
        </w:rPr>
        <w:t>«</w:t>
      </w:r>
      <w:bookmarkEnd w:id="0"/>
      <w:r w:rsidR="00A948AB" w:rsidRPr="00A948AB">
        <w:rPr>
          <w:rFonts w:ascii="GHEA Grapalat" w:hAnsi="GHEA Grapalat"/>
          <w:b/>
          <w:spacing w:val="6"/>
          <w:sz w:val="22"/>
          <w:szCs w:val="22"/>
          <w:lang w:val="ru-RU"/>
        </w:rPr>
        <w:t>Строительные работы по канализации</w:t>
      </w:r>
      <w:r w:rsidRPr="00837FCA">
        <w:rPr>
          <w:rFonts w:ascii="GHEA Grapalat" w:hAnsi="GHEA Grapalat"/>
          <w:b/>
          <w:bCs/>
          <w:lang w:val="ru-RU"/>
        </w:rPr>
        <w:t>»</w:t>
      </w:r>
      <w:r w:rsidRPr="00837FCA">
        <w:rPr>
          <w:rFonts w:ascii="GHEA Grapalat" w:hAnsi="GHEA Grapalat"/>
          <w:lang w:val="ru-RU"/>
        </w:rPr>
        <w:t xml:space="preserve"> (далее — договор).</w:t>
      </w:r>
    </w:p>
    <w:p w14:paraId="12806768" w14:textId="77777777" w:rsidR="00F83076" w:rsidRPr="009044F1" w:rsidRDefault="00F83076" w:rsidP="00F83076">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630BAA84" w14:textId="77777777" w:rsidR="00F83076" w:rsidRDefault="00F83076" w:rsidP="00F83076">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предъявляемые к лицам, не имеющим права на участие </w:t>
      </w:r>
      <w:proofErr w:type="gramStart"/>
      <w:r w:rsidRPr="000811C1">
        <w:rPr>
          <w:rFonts w:ascii="GHEA Grapalat" w:hAnsi="GHEA Grapalat"/>
          <w:i w:val="0"/>
          <w:sz w:val="24"/>
          <w:szCs w:val="24"/>
        </w:rPr>
        <w:t>в  данной</w:t>
      </w:r>
      <w:proofErr w:type="gramEnd"/>
      <w:r w:rsidRPr="000811C1">
        <w:rPr>
          <w:rFonts w:ascii="GHEA Grapalat" w:hAnsi="GHEA Grapalat"/>
          <w:i w:val="0"/>
          <w:sz w:val="24"/>
          <w:szCs w:val="24"/>
        </w:rPr>
        <w:t xml:space="preserve">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51996A76" w14:textId="77777777" w:rsidR="00F83076" w:rsidRPr="003F762C" w:rsidRDefault="00F83076" w:rsidP="00F83076">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059608E9" w14:textId="77777777" w:rsidR="00F83076" w:rsidRPr="00D5443D" w:rsidRDefault="00F83076" w:rsidP="00F83076">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7E09687" w14:textId="77777777" w:rsidR="00F83076" w:rsidRPr="001B32D9" w:rsidRDefault="00F83076" w:rsidP="00F83076">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14:paraId="2DFBA89D" w14:textId="5EBC6864" w:rsidR="00F83076" w:rsidRPr="000F11E5" w:rsidRDefault="00F83076" w:rsidP="00F83076">
      <w:pPr>
        <w:pStyle w:val="a3"/>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837FCA">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w:t>
      </w:r>
      <w:proofErr w:type="spellStart"/>
      <w:r w:rsidRPr="000F11E5">
        <w:rPr>
          <w:rFonts w:ascii="GHEA Grapalat" w:hAnsi="GHEA Grapalat"/>
          <w:i w:val="0"/>
          <w:sz w:val="24"/>
          <w:szCs w:val="24"/>
        </w:rPr>
        <w:t>адресу</w:t>
      </w:r>
      <w:r w:rsidRPr="003C581E">
        <w:rPr>
          <w:rFonts w:ascii="GHEA Grapalat" w:hAnsi="GHEA Grapalat"/>
          <w:i w:val="0"/>
          <w:sz w:val="24"/>
          <w:szCs w:val="24"/>
        </w:rPr>
        <w:t>г</w:t>
      </w:r>
      <w:proofErr w:type="spellEnd"/>
      <w:r w:rsidRPr="003C581E">
        <w:rPr>
          <w:rFonts w:ascii="GHEA Grapalat" w:hAnsi="GHEA Grapalat"/>
          <w:i w:val="0"/>
          <w:sz w:val="24"/>
          <w:szCs w:val="24"/>
        </w:rPr>
        <w:t xml:space="preserve">. Ереван </w:t>
      </w:r>
      <w:r w:rsidRPr="00AF392F">
        <w:rPr>
          <w:rFonts w:ascii="GHEA Grapalat" w:hAnsi="GHEA Grapalat"/>
          <w:i w:val="0"/>
          <w:sz w:val="24"/>
          <w:szCs w:val="24"/>
        </w:rPr>
        <w:t>улица Туманяна 54</w:t>
      </w:r>
      <w:r w:rsidRPr="00FC3CE8">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Pr="009759B9">
        <w:rPr>
          <w:rFonts w:ascii="GHEA Grapalat" w:hAnsi="GHEA Grapalat"/>
          <w:i w:val="0"/>
          <w:sz w:val="24"/>
          <w:szCs w:val="24"/>
        </w:rPr>
        <w:t>1</w:t>
      </w:r>
      <w:r>
        <w:rPr>
          <w:rFonts w:ascii="GHEA Grapalat" w:hAnsi="GHEA Grapalat"/>
          <w:i w:val="0"/>
          <w:sz w:val="24"/>
          <w:szCs w:val="24"/>
          <w:lang w:val="hy-AM"/>
        </w:rPr>
        <w:t>2</w:t>
      </w:r>
      <w:r w:rsidRPr="009759B9">
        <w:rPr>
          <w:rFonts w:ascii="GHEA Grapalat" w:hAnsi="GHEA Grapalat"/>
          <w:i w:val="0"/>
          <w:sz w:val="24"/>
          <w:szCs w:val="24"/>
        </w:rPr>
        <w:t xml:space="preserve">:00 </w:t>
      </w:r>
      <w:r w:rsidRPr="000F0CA8">
        <w:rPr>
          <w:rFonts w:ascii="GHEA Grapalat" w:hAnsi="GHEA Grapalat"/>
          <w:i w:val="0"/>
          <w:sz w:val="24"/>
          <w:szCs w:val="24"/>
        </w:rPr>
        <w:t xml:space="preserve">часов </w:t>
      </w:r>
      <w:r w:rsidRPr="009759B9">
        <w:rPr>
          <w:rFonts w:ascii="GHEA Grapalat" w:hAnsi="GHEA Grapalat"/>
          <w:i w:val="0"/>
          <w:sz w:val="24"/>
          <w:szCs w:val="24"/>
        </w:rPr>
        <w:t>7</w:t>
      </w:r>
      <w:r w:rsidRPr="000F0CA8">
        <w:rPr>
          <w:rFonts w:ascii="GHEA Grapalat" w:hAnsi="GHEA Grapalat"/>
          <w:i w:val="0"/>
          <w:sz w:val="24"/>
          <w:szCs w:val="24"/>
        </w:rPr>
        <w:t xml:space="preserve">-го дня со дня опубликования настоящего объявления. </w:t>
      </w:r>
    </w:p>
    <w:p w14:paraId="2A805445" w14:textId="77777777" w:rsidR="00F83076" w:rsidRPr="00D85563" w:rsidRDefault="00F83076" w:rsidP="00F83076">
      <w:pPr>
        <w:pStyle w:val="a3"/>
        <w:widowControl w:val="0"/>
        <w:spacing w:after="160"/>
        <w:ind w:firstLine="0"/>
        <w:rPr>
          <w:rFonts w:ascii="GHEA Grapalat" w:hAnsi="GHEA Grapalat"/>
          <w:i w:val="0"/>
          <w:sz w:val="24"/>
          <w:szCs w:val="24"/>
        </w:rPr>
      </w:pPr>
      <w:r w:rsidRPr="00D85563">
        <w:rPr>
          <w:rFonts w:ascii="GHEA Grapalat" w:hAnsi="GHEA Grapalat"/>
          <w:i w:val="0"/>
          <w:sz w:val="24"/>
          <w:szCs w:val="24"/>
        </w:rPr>
        <w:lastRenderedPageBreak/>
        <w:t>Кроме армянского языка заявки могут быть поданы также на английском или русском языке.</w:t>
      </w:r>
    </w:p>
    <w:p w14:paraId="182DAE9D" w14:textId="72B15591" w:rsidR="00F83076" w:rsidRPr="000F11E5" w:rsidRDefault="00F83076" w:rsidP="00F83076">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3C581E">
        <w:rPr>
          <w:rFonts w:ascii="GHEA Grapalat" w:hAnsi="GHEA Grapalat"/>
          <w:i w:val="0"/>
          <w:sz w:val="24"/>
          <w:szCs w:val="24"/>
        </w:rPr>
        <w:t xml:space="preserve">г. Ереван </w:t>
      </w:r>
      <w:r w:rsidRPr="00AF392F">
        <w:rPr>
          <w:rFonts w:ascii="GHEA Grapalat" w:hAnsi="GHEA Grapalat"/>
          <w:i w:val="0"/>
          <w:sz w:val="24"/>
          <w:szCs w:val="24"/>
        </w:rPr>
        <w:t>улица Туманяна 54</w:t>
      </w:r>
      <w:r w:rsidRPr="000F0CA8">
        <w:rPr>
          <w:rFonts w:ascii="GHEA Grapalat" w:hAnsi="GHEA Grapalat"/>
          <w:i w:val="0"/>
          <w:sz w:val="24"/>
          <w:szCs w:val="24"/>
        </w:rPr>
        <w:t xml:space="preserve">, в </w:t>
      </w:r>
      <w:r w:rsidRPr="009759B9">
        <w:rPr>
          <w:rFonts w:ascii="GHEA Grapalat" w:hAnsi="GHEA Grapalat"/>
          <w:i w:val="0"/>
          <w:sz w:val="24"/>
          <w:szCs w:val="24"/>
        </w:rPr>
        <w:t>1</w:t>
      </w:r>
      <w:r w:rsidRPr="005923C3">
        <w:rPr>
          <w:rFonts w:ascii="GHEA Grapalat" w:hAnsi="GHEA Grapalat"/>
          <w:i w:val="0"/>
          <w:sz w:val="24"/>
          <w:szCs w:val="24"/>
        </w:rPr>
        <w:t>2</w:t>
      </w:r>
      <w:r w:rsidRPr="009759B9">
        <w:rPr>
          <w:rFonts w:ascii="GHEA Grapalat" w:hAnsi="GHEA Grapalat"/>
          <w:i w:val="0"/>
          <w:sz w:val="24"/>
          <w:szCs w:val="24"/>
        </w:rPr>
        <w:t>:00</w:t>
      </w:r>
      <w:r>
        <w:rPr>
          <w:rFonts w:ascii="GHEA Grapalat" w:hAnsi="GHEA Grapalat"/>
          <w:i w:val="0"/>
          <w:sz w:val="24"/>
          <w:szCs w:val="24"/>
        </w:rPr>
        <w:t xml:space="preserve"> часов "</w:t>
      </w:r>
      <w:r w:rsidR="00A948AB">
        <w:rPr>
          <w:rFonts w:ascii="GHEA Grapalat" w:hAnsi="GHEA Grapalat"/>
          <w:i w:val="0"/>
          <w:sz w:val="24"/>
          <w:szCs w:val="24"/>
          <w:lang w:val="hy-AM"/>
        </w:rPr>
        <w:t>05</w:t>
      </w:r>
      <w:r>
        <w:rPr>
          <w:rFonts w:ascii="GHEA Grapalat" w:hAnsi="GHEA Grapalat"/>
          <w:i w:val="0"/>
          <w:sz w:val="24"/>
          <w:szCs w:val="24"/>
        </w:rPr>
        <w:t xml:space="preserve">" </w:t>
      </w:r>
      <w:r>
        <w:rPr>
          <w:rFonts w:ascii="GHEA Grapalat" w:hAnsi="GHEA Grapalat"/>
          <w:i w:val="0"/>
          <w:sz w:val="24"/>
          <w:szCs w:val="24"/>
          <w:lang w:val="hy-AM"/>
        </w:rPr>
        <w:t>0</w:t>
      </w:r>
      <w:r w:rsidR="00A948AB">
        <w:rPr>
          <w:rFonts w:ascii="GHEA Grapalat" w:hAnsi="GHEA Grapalat"/>
          <w:i w:val="0"/>
          <w:sz w:val="24"/>
          <w:szCs w:val="24"/>
        </w:rPr>
        <w:t>3</w:t>
      </w:r>
      <w:r w:rsidRPr="0064601D">
        <w:rPr>
          <w:rFonts w:ascii="GHEA Grapalat" w:hAnsi="GHEA Grapalat"/>
          <w:i w:val="0"/>
          <w:sz w:val="24"/>
          <w:szCs w:val="24"/>
        </w:rPr>
        <w:t xml:space="preserve"> </w:t>
      </w:r>
      <w:r w:rsidRPr="009759B9">
        <w:rPr>
          <w:rFonts w:ascii="GHEA Grapalat" w:hAnsi="GHEA Grapalat"/>
          <w:i w:val="0"/>
          <w:sz w:val="24"/>
          <w:szCs w:val="24"/>
        </w:rPr>
        <w:t>202</w:t>
      </w:r>
      <w:r w:rsidR="00A948AB">
        <w:rPr>
          <w:rFonts w:ascii="GHEA Grapalat" w:hAnsi="GHEA Grapalat"/>
          <w:i w:val="0"/>
          <w:sz w:val="24"/>
          <w:szCs w:val="24"/>
          <w:lang w:val="hy-AM"/>
        </w:rPr>
        <w:t>6</w:t>
      </w:r>
      <w:r>
        <w:rPr>
          <w:rFonts w:ascii="GHEA Grapalat" w:hAnsi="GHEA Grapalat"/>
          <w:i w:val="0"/>
          <w:sz w:val="24"/>
          <w:szCs w:val="24"/>
        </w:rPr>
        <w:t>".</w:t>
      </w:r>
    </w:p>
    <w:p w14:paraId="62442036" w14:textId="6352C096" w:rsidR="00F83076" w:rsidRPr="00FC3CE8" w:rsidRDefault="00F83076" w:rsidP="007E2646">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r w:rsidR="00845EA3">
        <w:rPr>
          <w:rFonts w:ascii="GHEA Grapalat" w:hAnsi="GHEA Grapalat"/>
          <w:i w:val="0"/>
          <w:sz w:val="24"/>
          <w:szCs w:val="24"/>
        </w:rPr>
        <w:t xml:space="preserve"> </w:t>
      </w: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A948AB">
        <w:rPr>
          <w:rFonts w:ascii="GHEA Grapalat" w:hAnsi="GHEA Grapalat"/>
          <w:i w:val="0"/>
          <w:sz w:val="24"/>
          <w:szCs w:val="24"/>
        </w:rPr>
        <w:t>Ареват</w:t>
      </w:r>
      <w:proofErr w:type="spellEnd"/>
      <w:r w:rsidR="00A948AB">
        <w:rPr>
          <w:rFonts w:ascii="GHEA Grapalat" w:hAnsi="GHEA Grapalat"/>
          <w:i w:val="0"/>
          <w:sz w:val="24"/>
          <w:szCs w:val="24"/>
        </w:rPr>
        <w:t xml:space="preserve"> </w:t>
      </w:r>
      <w:proofErr w:type="spellStart"/>
      <w:r w:rsidR="00A948AB">
        <w:rPr>
          <w:rFonts w:ascii="GHEA Grapalat" w:hAnsi="GHEA Grapalat"/>
          <w:i w:val="0"/>
          <w:sz w:val="24"/>
          <w:szCs w:val="24"/>
        </w:rPr>
        <w:t>Аветисян</w:t>
      </w:r>
      <w:proofErr w:type="spellEnd"/>
    </w:p>
    <w:p w14:paraId="6A94B319" w14:textId="77777777" w:rsidR="00F83076" w:rsidRPr="003A1EBB" w:rsidRDefault="00F83076" w:rsidP="00F83076">
      <w:pPr>
        <w:pStyle w:val="a3"/>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14:paraId="65A7AD1B" w14:textId="0D4482D5" w:rsidR="00F83076" w:rsidRPr="001A4585" w:rsidRDefault="00F83076" w:rsidP="00F83076">
      <w:pPr>
        <w:pStyle w:val="a3"/>
        <w:widowControl w:val="0"/>
        <w:spacing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1A4585">
        <w:rPr>
          <w:rFonts w:ascii="GHEA Grapalat" w:hAnsi="GHEA Grapalat"/>
          <w:i w:val="0"/>
          <w:sz w:val="24"/>
          <w:szCs w:val="24"/>
        </w:rPr>
        <w:t xml:space="preserve"> </w:t>
      </w:r>
      <w:r w:rsidR="00A948AB">
        <w:rPr>
          <w:rFonts w:ascii="GHEA Grapalat" w:hAnsi="GHEA Grapalat"/>
          <w:i w:val="0"/>
          <w:sz w:val="24"/>
          <w:szCs w:val="24"/>
        </w:rPr>
        <w:t>093 72 24 27</w:t>
      </w:r>
    </w:p>
    <w:p w14:paraId="6CA8DBA4" w14:textId="77777777" w:rsidR="00F83076" w:rsidRPr="002A1472" w:rsidRDefault="00F83076" w:rsidP="00F83076">
      <w:pPr>
        <w:pStyle w:val="a3"/>
        <w:widowControl w:val="0"/>
        <w:spacing w:line="240" w:lineRule="auto"/>
        <w:ind w:left="1701" w:firstLine="0"/>
        <w:rPr>
          <w:rFonts w:ascii="GHEA Grapalat" w:hAnsi="GHEA Grapalat"/>
          <w:i w:val="0"/>
          <w:sz w:val="24"/>
          <w:szCs w:val="24"/>
        </w:rPr>
      </w:pPr>
      <w:r w:rsidRPr="009044F1">
        <w:rPr>
          <w:rFonts w:ascii="GHEA Grapalat" w:hAnsi="GHEA Grapalat"/>
          <w:i w:val="0"/>
          <w:sz w:val="24"/>
          <w:szCs w:val="24"/>
        </w:rPr>
        <w:t>Электронная почта</w:t>
      </w:r>
      <w:r w:rsidRPr="001A4585">
        <w:rPr>
          <w:rFonts w:ascii="GHEA Grapalat" w:hAnsi="GHEA Grapalat"/>
          <w:i w:val="0"/>
          <w:sz w:val="24"/>
          <w:szCs w:val="24"/>
        </w:rPr>
        <w:t xml:space="preserve"> </w:t>
      </w:r>
      <w:hyperlink r:id="rId8" w:history="1">
        <w:r w:rsidRPr="009B44CE">
          <w:rPr>
            <w:rStyle w:val="a9"/>
            <w:rFonts w:ascii="GHEA Grapalat" w:hAnsi="GHEA Grapalat"/>
            <w:i w:val="0"/>
            <w:sz w:val="24"/>
            <w:szCs w:val="24"/>
            <w:lang w:val="en-US"/>
          </w:rPr>
          <w:t>operaballet</w:t>
        </w:r>
        <w:r w:rsidRPr="009B44CE">
          <w:rPr>
            <w:rStyle w:val="a9"/>
            <w:rFonts w:ascii="GHEA Grapalat" w:hAnsi="GHEA Grapalat"/>
            <w:i w:val="0"/>
            <w:sz w:val="24"/>
            <w:szCs w:val="24"/>
          </w:rPr>
          <w:t>.</w:t>
        </w:r>
        <w:r w:rsidRPr="009B44CE">
          <w:rPr>
            <w:rStyle w:val="a9"/>
            <w:rFonts w:ascii="GHEA Grapalat" w:hAnsi="GHEA Grapalat"/>
            <w:i w:val="0"/>
            <w:sz w:val="24"/>
            <w:szCs w:val="24"/>
            <w:lang w:val="en-US"/>
          </w:rPr>
          <w:t>gnumner</w:t>
        </w:r>
        <w:r w:rsidRPr="009B44CE">
          <w:rPr>
            <w:rStyle w:val="a9"/>
            <w:rFonts w:ascii="GHEA Grapalat" w:hAnsi="GHEA Grapalat"/>
            <w:i w:val="0"/>
            <w:sz w:val="24"/>
            <w:szCs w:val="24"/>
          </w:rPr>
          <w:t>20</w:t>
        </w:r>
        <w:r w:rsidRPr="009B44CE">
          <w:rPr>
            <w:rStyle w:val="a9"/>
            <w:rFonts w:ascii="GHEA Grapalat" w:hAnsi="GHEA Grapalat"/>
            <w:i w:val="0"/>
            <w:sz w:val="24"/>
            <w:szCs w:val="24"/>
            <w:lang w:val="hy-AM"/>
          </w:rPr>
          <w:t>25</w:t>
        </w:r>
        <w:r w:rsidRPr="009B44CE">
          <w:rPr>
            <w:rStyle w:val="a9"/>
            <w:rFonts w:ascii="GHEA Grapalat" w:hAnsi="GHEA Grapalat"/>
            <w:i w:val="0"/>
            <w:sz w:val="24"/>
            <w:szCs w:val="24"/>
          </w:rPr>
          <w:t>@</w:t>
        </w:r>
        <w:r w:rsidRPr="009B44CE">
          <w:rPr>
            <w:rStyle w:val="a9"/>
            <w:rFonts w:ascii="GHEA Grapalat" w:hAnsi="GHEA Grapalat"/>
            <w:i w:val="0"/>
            <w:sz w:val="24"/>
            <w:szCs w:val="24"/>
            <w:lang w:val="en-US"/>
          </w:rPr>
          <w:t>gmail</w:t>
        </w:r>
        <w:r w:rsidRPr="009B44CE">
          <w:rPr>
            <w:rStyle w:val="a9"/>
            <w:rFonts w:ascii="GHEA Grapalat" w:hAnsi="GHEA Grapalat"/>
            <w:i w:val="0"/>
            <w:sz w:val="24"/>
            <w:szCs w:val="24"/>
          </w:rPr>
          <w:t>.</w:t>
        </w:r>
        <w:r w:rsidRPr="009B44CE">
          <w:rPr>
            <w:rStyle w:val="a9"/>
            <w:rFonts w:ascii="GHEA Grapalat" w:hAnsi="GHEA Grapalat"/>
            <w:i w:val="0"/>
            <w:sz w:val="24"/>
            <w:szCs w:val="24"/>
            <w:lang w:val="en-US"/>
          </w:rPr>
          <w:t>com</w:t>
        </w:r>
      </w:hyperlink>
    </w:p>
    <w:p w14:paraId="24FF25EE" w14:textId="77777777" w:rsidR="00F83076" w:rsidRPr="002A1472" w:rsidRDefault="00F83076" w:rsidP="00F83076">
      <w:pPr>
        <w:pStyle w:val="a3"/>
        <w:widowControl w:val="0"/>
        <w:spacing w:line="240" w:lineRule="auto"/>
        <w:ind w:left="1701" w:firstLine="0"/>
        <w:rPr>
          <w:rFonts w:ascii="GHEA Grapalat" w:hAnsi="GHEA Grapalat"/>
          <w:i w:val="0"/>
          <w:sz w:val="24"/>
          <w:szCs w:val="24"/>
          <w:u w:val="single"/>
        </w:rPr>
      </w:pPr>
    </w:p>
    <w:p w14:paraId="6B5EDEF8" w14:textId="77777777" w:rsidR="00F83076" w:rsidRPr="00DD2B43" w:rsidRDefault="00F83076" w:rsidP="00F83076">
      <w:pPr>
        <w:pStyle w:val="a3"/>
        <w:widowControl w:val="0"/>
        <w:spacing w:line="240" w:lineRule="auto"/>
        <w:ind w:firstLine="0"/>
        <w:jc w:val="left"/>
        <w:rPr>
          <w:rFonts w:ascii="GHEA Grapalat" w:hAnsi="GHEA Grapalat"/>
          <w:i w:val="0"/>
          <w:sz w:val="16"/>
          <w:szCs w:val="24"/>
        </w:rPr>
      </w:pPr>
      <w:r w:rsidRPr="009044F1">
        <w:rPr>
          <w:rFonts w:ascii="GHEA Grapalat" w:hAnsi="GHEA Grapalat"/>
          <w:i w:val="0"/>
          <w:sz w:val="24"/>
          <w:szCs w:val="24"/>
        </w:rPr>
        <w:t xml:space="preserve">Заказчик </w:t>
      </w:r>
      <w:r w:rsidRPr="00B31669">
        <w:rPr>
          <w:rFonts w:ascii="GHEA Grapalat" w:hAnsi="GHEA Grapalat"/>
          <w:sz w:val="24"/>
          <w:szCs w:val="24"/>
        </w:rPr>
        <w:t xml:space="preserve">Армянский театр оперы и балета имени А. А. </w:t>
      </w:r>
      <w:proofErr w:type="spellStart"/>
      <w:r w:rsidRPr="00B31669">
        <w:rPr>
          <w:rFonts w:ascii="GHEA Grapalat" w:hAnsi="GHEA Grapalat"/>
          <w:sz w:val="24"/>
          <w:szCs w:val="24"/>
        </w:rPr>
        <w:t>Спендиарова</w:t>
      </w:r>
      <w:proofErr w:type="spellEnd"/>
    </w:p>
    <w:p w14:paraId="319CC32F" w14:textId="77777777" w:rsidR="00F83076" w:rsidRPr="00D5443D" w:rsidRDefault="00F83076" w:rsidP="00F83076">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5C69921D" w14:textId="34B2CDBA" w:rsidR="00915A97" w:rsidRPr="00D5443D" w:rsidRDefault="00915A97" w:rsidP="007E2646">
      <w:pPr>
        <w:pStyle w:val="a3"/>
        <w:widowControl w:val="0"/>
        <w:spacing w:after="160" w:line="240" w:lineRule="auto"/>
        <w:ind w:firstLine="0"/>
        <w:rPr>
          <w:rFonts w:ascii="GHEA Grapalat" w:hAnsi="GHEA Grapalat"/>
          <w:i w:val="0"/>
          <w:sz w:val="16"/>
          <w:szCs w:val="16"/>
        </w:rPr>
      </w:pPr>
    </w:p>
    <w:p w14:paraId="591736FA"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14:paraId="6AA509DB" w14:textId="530E1288"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7E2646">
        <w:rPr>
          <w:rFonts w:ascii="GHEA Grapalat" w:hAnsi="GHEA Grapalat"/>
        </w:rPr>
        <w:t>на запрос котировок</w:t>
      </w:r>
      <w:r w:rsidR="001B32D9" w:rsidRPr="001B32D9">
        <w:rPr>
          <w:rFonts w:ascii="GHEA Grapalat" w:hAnsi="GHEA Grapalat" w:cs="Sylfaen"/>
          <w:i/>
        </w:rPr>
        <w:br/>
      </w:r>
      <w:r w:rsidR="00096865" w:rsidRPr="009044F1">
        <w:rPr>
          <w:rFonts w:ascii="GHEA Grapalat" w:hAnsi="GHEA Grapalat"/>
          <w:i/>
        </w:rPr>
        <w:t xml:space="preserve">под кодом </w:t>
      </w:r>
      <w:bookmarkStart w:id="1" w:name="_Hlk203048927"/>
      <w:r w:rsidR="007E2646">
        <w:rPr>
          <w:rFonts w:ascii="GHEA Grapalat" w:hAnsi="GHEA Grapalat"/>
          <w:i/>
          <w:lang w:val="en-US"/>
        </w:rPr>
        <w:t>OBT</w:t>
      </w:r>
      <w:r w:rsidR="007E2646" w:rsidRPr="007E2646">
        <w:rPr>
          <w:rFonts w:ascii="GHEA Grapalat" w:hAnsi="GHEA Grapalat"/>
          <w:i/>
        </w:rPr>
        <w:t>-</w:t>
      </w:r>
      <w:proofErr w:type="spellStart"/>
      <w:r w:rsidR="007E2646">
        <w:rPr>
          <w:rFonts w:ascii="GHEA Grapalat" w:hAnsi="GHEA Grapalat"/>
          <w:i/>
          <w:lang w:val="en-US"/>
        </w:rPr>
        <w:t>GHASHDzB</w:t>
      </w:r>
      <w:proofErr w:type="spellEnd"/>
      <w:r w:rsidR="00A948AB">
        <w:rPr>
          <w:rFonts w:ascii="GHEA Grapalat" w:hAnsi="GHEA Grapalat"/>
          <w:i/>
        </w:rPr>
        <w:t>-26</w:t>
      </w:r>
      <w:r w:rsidR="007E2646" w:rsidRPr="007E2646">
        <w:rPr>
          <w:rFonts w:ascii="GHEA Grapalat" w:hAnsi="GHEA Grapalat"/>
          <w:i/>
        </w:rPr>
        <w:t>/01</w:t>
      </w:r>
      <w:bookmarkEnd w:id="1"/>
      <w:r w:rsidR="001B32D9" w:rsidRPr="001B32D9">
        <w:rPr>
          <w:rFonts w:ascii="GHEA Grapalat" w:hAnsi="GHEA Grapalat" w:cs="Times Armenian"/>
          <w:i/>
        </w:rPr>
        <w:br/>
      </w:r>
      <w:r w:rsidR="00A46F92">
        <w:rPr>
          <w:rFonts w:ascii="GHEA Grapalat" w:hAnsi="GHEA Grapalat"/>
          <w:i/>
        </w:rPr>
        <w:t xml:space="preserve">№ </w:t>
      </w:r>
      <w:r w:rsidR="007E2646" w:rsidRPr="00C6442A">
        <w:rPr>
          <w:rFonts w:ascii="GHEA Grapalat" w:hAnsi="GHEA Grapalat"/>
          <w:i/>
        </w:rPr>
        <w:t>2</w:t>
      </w:r>
      <w:r w:rsidR="00096865" w:rsidRPr="009044F1">
        <w:rPr>
          <w:rFonts w:ascii="GHEA Grapalat" w:hAnsi="GHEA Grapalat"/>
          <w:i/>
        </w:rPr>
        <w:t xml:space="preserve"> от </w:t>
      </w:r>
      <w:r w:rsidR="00A948AB">
        <w:rPr>
          <w:rFonts w:ascii="GHEA Grapalat" w:hAnsi="GHEA Grapalat"/>
          <w:i/>
        </w:rPr>
        <w:t>26 февраля</w:t>
      </w:r>
      <w:r w:rsidR="00096865" w:rsidRPr="009044F1">
        <w:rPr>
          <w:rFonts w:ascii="GHEA Grapalat" w:hAnsi="GHEA Grapalat"/>
          <w:i/>
        </w:rPr>
        <w:t xml:space="preserve"> 20</w:t>
      </w:r>
      <w:r w:rsidR="007E2646">
        <w:rPr>
          <w:rFonts w:ascii="GHEA Grapalat" w:hAnsi="GHEA Grapalat"/>
          <w:i/>
        </w:rPr>
        <w:t>2</w:t>
      </w:r>
      <w:r w:rsidR="00A948AB">
        <w:rPr>
          <w:rFonts w:ascii="GHEA Grapalat" w:hAnsi="GHEA Grapalat"/>
          <w:i/>
        </w:rPr>
        <w:t>6</w:t>
      </w:r>
      <w:r w:rsidR="009F10E4">
        <w:rPr>
          <w:rFonts w:ascii="GHEA Grapalat" w:hAnsi="GHEA Grapalat"/>
          <w:i/>
        </w:rPr>
        <w:t xml:space="preserve"> </w:t>
      </w:r>
      <w:r w:rsidR="00096865" w:rsidRPr="009044F1">
        <w:rPr>
          <w:rFonts w:ascii="GHEA Grapalat" w:hAnsi="GHEA Grapalat"/>
          <w:i/>
        </w:rPr>
        <w:t>г.</w:t>
      </w:r>
    </w:p>
    <w:p w14:paraId="58780C1F" w14:textId="77777777" w:rsidR="00096865" w:rsidRPr="009044F1" w:rsidRDefault="00096865" w:rsidP="00B46D58">
      <w:pPr>
        <w:pStyle w:val="aa"/>
        <w:widowControl w:val="0"/>
        <w:spacing w:after="160"/>
        <w:ind w:right="-7" w:firstLine="567"/>
        <w:jc w:val="center"/>
        <w:rPr>
          <w:rFonts w:ascii="GHEA Grapalat" w:hAnsi="GHEA Grapalat"/>
        </w:rPr>
      </w:pPr>
    </w:p>
    <w:p w14:paraId="1075DAE1" w14:textId="77777777" w:rsidR="00096865" w:rsidRPr="003A1EBB" w:rsidRDefault="00096865" w:rsidP="00B46D58">
      <w:pPr>
        <w:pStyle w:val="aa"/>
        <w:widowControl w:val="0"/>
        <w:spacing w:after="160"/>
        <w:ind w:right="-7" w:firstLine="567"/>
        <w:jc w:val="center"/>
        <w:rPr>
          <w:rFonts w:ascii="GHEA Grapalat" w:hAnsi="GHEA Grapalat"/>
        </w:rPr>
      </w:pPr>
    </w:p>
    <w:p w14:paraId="145AA682" w14:textId="77777777" w:rsidR="000763E5" w:rsidRPr="003A1EBB" w:rsidRDefault="000763E5" w:rsidP="00B46D58">
      <w:pPr>
        <w:pStyle w:val="aa"/>
        <w:widowControl w:val="0"/>
        <w:spacing w:after="160"/>
        <w:ind w:right="-7" w:firstLine="567"/>
        <w:jc w:val="center"/>
        <w:rPr>
          <w:rFonts w:ascii="GHEA Grapalat" w:hAnsi="GHEA Grapalat"/>
        </w:rPr>
      </w:pPr>
    </w:p>
    <w:p w14:paraId="35DADE03" w14:textId="77777777" w:rsidR="00F83076" w:rsidRPr="00DD2B43" w:rsidRDefault="00F83076" w:rsidP="00F83076">
      <w:pPr>
        <w:pStyle w:val="a3"/>
        <w:widowControl w:val="0"/>
        <w:spacing w:line="240" w:lineRule="auto"/>
        <w:ind w:firstLine="0"/>
        <w:jc w:val="center"/>
        <w:rPr>
          <w:rFonts w:ascii="GHEA Grapalat" w:hAnsi="GHEA Grapalat"/>
          <w:i w:val="0"/>
          <w:sz w:val="16"/>
          <w:szCs w:val="24"/>
        </w:rPr>
      </w:pPr>
      <w:r w:rsidRPr="00B31669">
        <w:rPr>
          <w:rFonts w:ascii="GHEA Grapalat" w:hAnsi="GHEA Grapalat"/>
          <w:sz w:val="24"/>
          <w:szCs w:val="24"/>
        </w:rPr>
        <w:t xml:space="preserve">Армянский театр оперы и балета имени А. А. </w:t>
      </w:r>
      <w:proofErr w:type="spellStart"/>
      <w:r w:rsidRPr="00B31669">
        <w:rPr>
          <w:rFonts w:ascii="GHEA Grapalat" w:hAnsi="GHEA Grapalat"/>
          <w:sz w:val="24"/>
          <w:szCs w:val="24"/>
        </w:rPr>
        <w:t>Спендиарова</w:t>
      </w:r>
      <w:proofErr w:type="spellEnd"/>
    </w:p>
    <w:p w14:paraId="2883EDD6" w14:textId="77777777" w:rsidR="00F83076" w:rsidRPr="003A1EBB" w:rsidRDefault="00F83076" w:rsidP="00F83076">
      <w:pPr>
        <w:pStyle w:val="aa"/>
        <w:widowControl w:val="0"/>
        <w:spacing w:after="160"/>
        <w:ind w:right="-7" w:firstLine="567"/>
        <w:jc w:val="center"/>
        <w:rPr>
          <w:rFonts w:ascii="GHEA Grapalat" w:hAnsi="GHEA Grapalat"/>
        </w:rPr>
      </w:pPr>
    </w:p>
    <w:p w14:paraId="6847EEED" w14:textId="77777777" w:rsidR="00F83076" w:rsidRPr="003A1EBB" w:rsidRDefault="00F83076" w:rsidP="00F83076">
      <w:pPr>
        <w:pStyle w:val="aa"/>
        <w:widowControl w:val="0"/>
        <w:spacing w:after="160"/>
        <w:ind w:right="-7" w:firstLine="567"/>
        <w:jc w:val="center"/>
        <w:rPr>
          <w:rFonts w:ascii="GHEA Grapalat" w:hAnsi="GHEA Grapalat"/>
        </w:rPr>
      </w:pPr>
    </w:p>
    <w:p w14:paraId="2AA5DF2D" w14:textId="77777777" w:rsidR="00F83076" w:rsidRPr="009044F1" w:rsidRDefault="00F83076" w:rsidP="00F83076">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386F9C76" w14:textId="77777777" w:rsidR="00F83076" w:rsidRPr="009044F1" w:rsidRDefault="00F83076" w:rsidP="00F83076">
      <w:pPr>
        <w:pStyle w:val="aa"/>
        <w:widowControl w:val="0"/>
        <w:spacing w:after="160"/>
        <w:ind w:right="-7" w:firstLine="567"/>
        <w:jc w:val="center"/>
        <w:rPr>
          <w:rFonts w:ascii="GHEA Grapalat" w:hAnsi="GHEA Grapalat" w:cs="Sylfaen"/>
        </w:rPr>
      </w:pPr>
    </w:p>
    <w:p w14:paraId="2CD22FEA" w14:textId="77777777" w:rsidR="00F83076" w:rsidRPr="009044F1" w:rsidRDefault="00F83076" w:rsidP="00F83076">
      <w:pPr>
        <w:pStyle w:val="aa"/>
        <w:widowControl w:val="0"/>
        <w:spacing w:after="160"/>
        <w:ind w:right="-7" w:firstLine="567"/>
        <w:jc w:val="center"/>
        <w:rPr>
          <w:rFonts w:ascii="GHEA Grapalat" w:hAnsi="GHEA Grapalat" w:cs="Sylfaen"/>
        </w:rPr>
      </w:pPr>
    </w:p>
    <w:p w14:paraId="1684DDB5" w14:textId="0AEE0543" w:rsidR="00F83076" w:rsidRPr="00F719FB" w:rsidRDefault="00F83076" w:rsidP="00F83076">
      <w:pPr>
        <w:pStyle w:val="a3"/>
        <w:widowControl w:val="0"/>
        <w:spacing w:line="240" w:lineRule="auto"/>
        <w:ind w:firstLine="0"/>
        <w:jc w:val="center"/>
        <w:rPr>
          <w:rFonts w:ascii="GHEA Grapalat" w:hAnsi="GHEA Grapalat"/>
          <w:i w:val="0"/>
          <w:sz w:val="22"/>
          <w:szCs w:val="22"/>
        </w:rPr>
      </w:pPr>
      <w:r w:rsidRPr="00F719FB">
        <w:rPr>
          <w:rFonts w:ascii="GHEA Grapalat" w:hAnsi="GHEA Grapalat"/>
          <w:sz w:val="22"/>
          <w:szCs w:val="22"/>
        </w:rPr>
        <w:t xml:space="preserve">НА ЗАПРОС </w:t>
      </w:r>
      <w:r w:rsidRPr="00F719FB">
        <w:rPr>
          <w:rFonts w:ascii="GHEA Grapalat" w:hAnsi="GHEA Grapalat"/>
          <w:i w:val="0"/>
          <w:sz w:val="22"/>
          <w:szCs w:val="22"/>
        </w:rPr>
        <w:t>КОТИРОВОК</w:t>
      </w:r>
      <w:r w:rsidRPr="00F719FB">
        <w:rPr>
          <w:rFonts w:ascii="GHEA Grapalat" w:hAnsi="GHEA Grapalat"/>
          <w:sz w:val="22"/>
          <w:szCs w:val="22"/>
        </w:rPr>
        <w:t xml:space="preserve">, ОБЪЯВЛЕННЫЙ С ЦЕЛЬЮ </w:t>
      </w:r>
      <w:proofErr w:type="gramStart"/>
      <w:r w:rsidRPr="00F719FB">
        <w:rPr>
          <w:rFonts w:ascii="GHEA Grapalat" w:hAnsi="GHEA Grapalat"/>
          <w:sz w:val="22"/>
          <w:szCs w:val="22"/>
        </w:rPr>
        <w:t xml:space="preserve">ПРИОБРЕТЕНИЯ  </w:t>
      </w:r>
      <w:r w:rsidR="00A948AB" w:rsidRPr="00A948AB">
        <w:rPr>
          <w:rFonts w:ascii="GHEA Grapalat" w:hAnsi="GHEA Grapalat"/>
          <w:b/>
          <w:spacing w:val="6"/>
          <w:sz w:val="22"/>
          <w:szCs w:val="22"/>
        </w:rPr>
        <w:t>СТРОИТЕЛЬНЫЕ</w:t>
      </w:r>
      <w:proofErr w:type="gramEnd"/>
      <w:r w:rsidR="00A948AB" w:rsidRPr="00A948AB">
        <w:rPr>
          <w:rFonts w:ascii="GHEA Grapalat" w:hAnsi="GHEA Grapalat"/>
          <w:b/>
          <w:spacing w:val="6"/>
          <w:sz w:val="22"/>
          <w:szCs w:val="22"/>
        </w:rPr>
        <w:t xml:space="preserve"> РАБОТЫ ПО КАНАЛИЗАЦИИ</w:t>
      </w:r>
      <w:r w:rsidR="00A948AB" w:rsidRPr="00837FCA">
        <w:rPr>
          <w:rFonts w:ascii="GHEA Grapalat" w:hAnsi="GHEA Grapalat"/>
        </w:rPr>
        <w:t xml:space="preserve"> </w:t>
      </w:r>
      <w:r w:rsidRPr="00F719FB">
        <w:rPr>
          <w:rFonts w:ascii="GHEA Grapalat" w:hAnsi="GHEA Grapalat"/>
          <w:i w:val="0"/>
          <w:sz w:val="22"/>
          <w:szCs w:val="22"/>
        </w:rPr>
        <w:t>ДЛЯ</w:t>
      </w:r>
      <w:r w:rsidRPr="00F719FB">
        <w:rPr>
          <w:rFonts w:ascii="GHEA Grapalat" w:hAnsi="GHEA Grapalat"/>
          <w:sz w:val="22"/>
          <w:szCs w:val="22"/>
        </w:rPr>
        <w:t xml:space="preserve"> НУЖД АРМЯНСКИЙ ТЕАТР ОПЕРЫ И БАЛЕТА ИМЕНИ А. А. СПЕНДИАРОВА</w:t>
      </w:r>
    </w:p>
    <w:p w14:paraId="023A16FD" w14:textId="77777777" w:rsidR="00F83076" w:rsidRPr="00F719FB" w:rsidRDefault="00F83076" w:rsidP="00F83076">
      <w:pPr>
        <w:pStyle w:val="aa"/>
        <w:widowControl w:val="0"/>
        <w:spacing w:after="160"/>
        <w:ind w:right="-7" w:firstLine="567"/>
        <w:jc w:val="center"/>
        <w:rPr>
          <w:rFonts w:ascii="GHEA Grapalat" w:hAnsi="GHEA Grapalat"/>
          <w:sz w:val="22"/>
          <w:szCs w:val="22"/>
        </w:rPr>
      </w:pPr>
    </w:p>
    <w:p w14:paraId="0F6EC4DC" w14:textId="6DFD9F73"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w:t>
      </w:r>
    </w:p>
    <w:p w14:paraId="2782F26E" w14:textId="77777777" w:rsidR="00CE0D95" w:rsidRPr="009044F1" w:rsidRDefault="00CE0D95" w:rsidP="00B46D58">
      <w:pPr>
        <w:pStyle w:val="aa"/>
        <w:widowControl w:val="0"/>
        <w:spacing w:after="160"/>
        <w:ind w:right="-7" w:firstLine="567"/>
        <w:jc w:val="center"/>
        <w:rPr>
          <w:rFonts w:ascii="GHEA Grapalat" w:hAnsi="GHEA Grapalat"/>
        </w:rPr>
      </w:pPr>
    </w:p>
    <w:p w14:paraId="659B3CE0" w14:textId="77777777" w:rsidR="00CE0D95" w:rsidRPr="009044F1" w:rsidRDefault="00CE0D95" w:rsidP="00B46D58">
      <w:pPr>
        <w:pStyle w:val="aa"/>
        <w:widowControl w:val="0"/>
        <w:spacing w:after="160"/>
        <w:ind w:right="-7" w:firstLine="567"/>
        <w:jc w:val="center"/>
        <w:rPr>
          <w:rFonts w:ascii="GHEA Grapalat" w:hAnsi="GHEA Grapalat"/>
        </w:rPr>
      </w:pPr>
    </w:p>
    <w:p w14:paraId="0F7B5231" w14:textId="77777777" w:rsidR="000763E5" w:rsidRDefault="000763E5" w:rsidP="00B46D58">
      <w:pPr>
        <w:rPr>
          <w:rFonts w:ascii="GHEA Grapalat" w:hAnsi="GHEA Grapalat"/>
        </w:rPr>
      </w:pPr>
      <w:r>
        <w:rPr>
          <w:rFonts w:ascii="GHEA Grapalat" w:hAnsi="GHEA Grapalat"/>
        </w:rPr>
        <w:br w:type="page"/>
      </w:r>
    </w:p>
    <w:p w14:paraId="090CDC19"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D646AB2" w14:textId="77777777" w:rsidR="00D50690" w:rsidRDefault="00D50690">
      <w:pPr>
        <w:rPr>
          <w:rFonts w:ascii="GHEA Grapalat" w:hAnsi="GHEA Grapalat"/>
          <w:b/>
        </w:rPr>
      </w:pPr>
      <w:r>
        <w:rPr>
          <w:rFonts w:ascii="GHEA Grapalat" w:hAnsi="GHEA Grapalat"/>
          <w:b/>
        </w:rPr>
        <w:br w:type="page"/>
      </w:r>
    </w:p>
    <w:p w14:paraId="205E10AC"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53B26070" w14:textId="77777777" w:rsidR="00160AE4" w:rsidRPr="009044F1" w:rsidRDefault="00160AE4" w:rsidP="00B46D58">
      <w:pPr>
        <w:widowControl w:val="0"/>
        <w:spacing w:after="160"/>
        <w:ind w:firstLine="567"/>
        <w:jc w:val="center"/>
        <w:rPr>
          <w:rFonts w:ascii="GHEA Grapalat" w:hAnsi="GHEA Grapalat"/>
          <w:i/>
        </w:rPr>
      </w:pPr>
    </w:p>
    <w:p w14:paraId="15EF7E8B" w14:textId="51ECFCF2" w:rsidR="00C6442A" w:rsidRPr="00F719FB" w:rsidRDefault="00C6442A" w:rsidP="00C6442A">
      <w:pPr>
        <w:pStyle w:val="a3"/>
        <w:widowControl w:val="0"/>
        <w:spacing w:line="240" w:lineRule="auto"/>
        <w:ind w:firstLine="0"/>
        <w:jc w:val="center"/>
        <w:rPr>
          <w:rFonts w:ascii="GHEA Grapalat" w:hAnsi="GHEA Grapalat"/>
          <w:i w:val="0"/>
          <w:sz w:val="22"/>
          <w:szCs w:val="22"/>
        </w:rPr>
      </w:pPr>
      <w:r w:rsidRPr="00837FCA">
        <w:rPr>
          <w:rFonts w:ascii="GHEA Grapalat" w:hAnsi="GHEA Grapalat"/>
          <w:b/>
          <w:bCs/>
        </w:rPr>
        <w:t>«</w:t>
      </w:r>
      <w:r w:rsidR="00A948AB" w:rsidRPr="00A948AB">
        <w:rPr>
          <w:rFonts w:ascii="GHEA Grapalat" w:hAnsi="GHEA Grapalat"/>
          <w:b/>
          <w:spacing w:val="6"/>
          <w:sz w:val="22"/>
          <w:szCs w:val="22"/>
        </w:rPr>
        <w:t xml:space="preserve">СТРОИТЕЛЬНЫЕ РАБОТЫ ПО </w:t>
      </w:r>
      <w:proofErr w:type="gramStart"/>
      <w:r w:rsidR="00A948AB" w:rsidRPr="00A948AB">
        <w:rPr>
          <w:rFonts w:ascii="GHEA Grapalat" w:hAnsi="GHEA Grapalat"/>
          <w:b/>
          <w:spacing w:val="6"/>
          <w:sz w:val="22"/>
          <w:szCs w:val="22"/>
        </w:rPr>
        <w:t>КАНАЛИЗАЦИИ</w:t>
      </w:r>
      <w:r w:rsidRPr="00837FCA">
        <w:rPr>
          <w:rFonts w:ascii="GHEA Grapalat" w:hAnsi="GHEA Grapalat"/>
          <w:b/>
          <w:bCs/>
        </w:rPr>
        <w:t>»</w:t>
      </w:r>
      <w:r w:rsidRPr="00837FCA">
        <w:rPr>
          <w:rFonts w:ascii="GHEA Grapalat" w:hAnsi="GHEA Grapalat"/>
        </w:rPr>
        <w:t xml:space="preserve"> </w:t>
      </w:r>
      <w:r w:rsidR="005D7731" w:rsidRPr="009044F1">
        <w:rPr>
          <w:rFonts w:ascii="GHEA Grapalat" w:hAnsi="GHEA Grapalat"/>
        </w:rPr>
        <w:t xml:space="preserve"> </w:t>
      </w:r>
      <w:r w:rsidR="005D7731" w:rsidRPr="002E069D">
        <w:rPr>
          <w:rFonts w:ascii="GHEA Grapalat" w:hAnsi="GHEA Grapalat"/>
          <w:b/>
        </w:rPr>
        <w:t>ДЛЯ</w:t>
      </w:r>
      <w:proofErr w:type="gramEnd"/>
      <w:r w:rsidR="005D7731" w:rsidRPr="002E069D">
        <w:rPr>
          <w:rFonts w:ascii="GHEA Grapalat" w:hAnsi="GHEA Grapalat"/>
          <w:b/>
        </w:rPr>
        <w:t xml:space="preserve"> НУЖД</w:t>
      </w:r>
      <w:r w:rsidR="00EB5576" w:rsidRPr="00EC400D">
        <w:rPr>
          <w:rFonts w:ascii="GHEA Grapalat" w:hAnsi="GHEA Grapalat"/>
        </w:rPr>
        <w:t xml:space="preserve"> </w:t>
      </w:r>
      <w:r w:rsidRPr="00F719FB">
        <w:rPr>
          <w:rFonts w:ascii="GHEA Grapalat" w:hAnsi="GHEA Grapalat"/>
          <w:i w:val="0"/>
          <w:sz w:val="22"/>
          <w:szCs w:val="22"/>
        </w:rPr>
        <w:t>ДЛЯ</w:t>
      </w:r>
      <w:r w:rsidRPr="00F719FB">
        <w:rPr>
          <w:rFonts w:ascii="GHEA Grapalat" w:hAnsi="GHEA Grapalat"/>
          <w:sz w:val="22"/>
          <w:szCs w:val="22"/>
        </w:rPr>
        <w:t xml:space="preserve"> НУЖД АРМЯНСКИЙ ТЕАТР ОПЕРЫ И БАЛЕТА ИМЕНИ А. А. СПЕНДИАРОВА</w:t>
      </w:r>
    </w:p>
    <w:p w14:paraId="7D2A8D3D" w14:textId="1FD65864" w:rsidR="00615B35" w:rsidRPr="00EC400D" w:rsidRDefault="00615B35" w:rsidP="00B46D58">
      <w:pPr>
        <w:widowControl w:val="0"/>
        <w:rPr>
          <w:rFonts w:ascii="GHEA Grapalat" w:hAnsi="GHEA Grapalat"/>
        </w:rPr>
      </w:pPr>
    </w:p>
    <w:p w14:paraId="1DA0DA50" w14:textId="77777777" w:rsidR="00160AE4" w:rsidRPr="003A1EBB" w:rsidRDefault="00160AE4" w:rsidP="00B46D58">
      <w:pPr>
        <w:widowControl w:val="0"/>
        <w:spacing w:after="160"/>
        <w:ind w:firstLine="567"/>
        <w:jc w:val="center"/>
        <w:rPr>
          <w:rFonts w:ascii="GHEA Grapalat" w:hAnsi="GHEA Grapalat"/>
        </w:rPr>
      </w:pPr>
    </w:p>
    <w:p w14:paraId="3EE3ED1B" w14:textId="5BEB51EA"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E632FA">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490BE792" w14:textId="77777777" w:rsidR="00C67E80" w:rsidRPr="009044F1" w:rsidRDefault="00C67E80" w:rsidP="00B46D58">
      <w:pPr>
        <w:widowControl w:val="0"/>
        <w:spacing w:after="160"/>
        <w:jc w:val="center"/>
        <w:rPr>
          <w:rFonts w:ascii="GHEA Grapalat" w:hAnsi="GHEA Grapalat" w:cs="Sylfaen"/>
          <w:b/>
        </w:rPr>
      </w:pPr>
    </w:p>
    <w:p w14:paraId="68BF9FCF"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1A62A4E3" w14:textId="77777777" w:rsidR="002E069D" w:rsidRPr="008842CE" w:rsidRDefault="002E069D" w:rsidP="00B46D58">
      <w:pPr>
        <w:widowControl w:val="0"/>
        <w:spacing w:after="160"/>
        <w:jc w:val="center"/>
        <w:rPr>
          <w:rFonts w:ascii="GHEA Grapalat" w:hAnsi="GHEA Grapalat"/>
        </w:rPr>
      </w:pPr>
    </w:p>
    <w:p w14:paraId="555C6664"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4D0E092"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6C441D80"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C2C96E3"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5A53EC9"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4F6660F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6B5B893B"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31AC94FF"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44DCB827"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62918EE0"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052317FF"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47C37751"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0C52DC7" w14:textId="77777777" w:rsidR="008842CE" w:rsidRPr="00374F4A" w:rsidRDefault="008842CE" w:rsidP="00B46D58">
      <w:pPr>
        <w:widowControl w:val="0"/>
        <w:spacing w:after="160"/>
        <w:jc w:val="center"/>
        <w:rPr>
          <w:rFonts w:ascii="GHEA Grapalat" w:hAnsi="GHEA Grapalat"/>
          <w:b/>
        </w:rPr>
      </w:pPr>
    </w:p>
    <w:p w14:paraId="1779EC7C" w14:textId="66839AA9"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42157">
        <w:rPr>
          <w:rFonts w:ascii="GHEA Grapalat" w:hAnsi="GHEA Grapalat"/>
          <w:b/>
        </w:rPr>
        <w:t>ЗАПРОС КОТИРОВОК</w:t>
      </w:r>
    </w:p>
    <w:p w14:paraId="3B720592" w14:textId="77777777" w:rsidR="00520F57" w:rsidRPr="008842CE" w:rsidRDefault="00520F57" w:rsidP="00B46D58">
      <w:pPr>
        <w:widowControl w:val="0"/>
        <w:spacing w:after="160"/>
        <w:jc w:val="center"/>
        <w:rPr>
          <w:rFonts w:ascii="GHEA Grapalat" w:hAnsi="GHEA Grapalat"/>
          <w:b/>
        </w:rPr>
      </w:pPr>
    </w:p>
    <w:p w14:paraId="204C988B"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584D28E"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14:paraId="438E650E"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48C7B143" w14:textId="77777777" w:rsidR="00E17B7F" w:rsidRDefault="00E17B7F">
      <w:pPr>
        <w:rPr>
          <w:rFonts w:ascii="GHEA Grapalat" w:hAnsi="GHEA Grapalat"/>
          <w:spacing w:val="-6"/>
        </w:rPr>
      </w:pPr>
      <w:r>
        <w:rPr>
          <w:rFonts w:ascii="GHEA Grapalat" w:hAnsi="GHEA Grapalat"/>
          <w:spacing w:val="-6"/>
        </w:rPr>
        <w:br w:type="page"/>
      </w:r>
    </w:p>
    <w:p w14:paraId="2FE835C0" w14:textId="1669C063"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442157">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442157">
        <w:rPr>
          <w:rFonts w:ascii="GHEA Grapalat" w:hAnsi="GHEA Grapalat"/>
          <w:i/>
          <w:lang w:val="en-US"/>
        </w:rPr>
        <w:t>OBT</w:t>
      </w:r>
      <w:r w:rsidR="00442157" w:rsidRPr="007E2646">
        <w:rPr>
          <w:rFonts w:ascii="GHEA Grapalat" w:hAnsi="GHEA Grapalat"/>
          <w:i/>
        </w:rPr>
        <w:t>-</w:t>
      </w:r>
      <w:proofErr w:type="spellStart"/>
      <w:r w:rsidR="00442157">
        <w:rPr>
          <w:rFonts w:ascii="GHEA Grapalat" w:hAnsi="GHEA Grapalat"/>
          <w:i/>
          <w:lang w:val="en-US"/>
        </w:rPr>
        <w:t>GHASHDzB</w:t>
      </w:r>
      <w:proofErr w:type="spellEnd"/>
      <w:r w:rsidR="00442157" w:rsidRPr="007E2646">
        <w:rPr>
          <w:rFonts w:ascii="GHEA Grapalat" w:hAnsi="GHEA Grapalat"/>
          <w:i/>
        </w:rPr>
        <w:t>-2</w:t>
      </w:r>
      <w:r w:rsidR="00A948AB">
        <w:rPr>
          <w:rFonts w:ascii="GHEA Grapalat" w:hAnsi="GHEA Grapalat"/>
          <w:i/>
        </w:rPr>
        <w:t>6</w:t>
      </w:r>
      <w:r w:rsidR="00442157" w:rsidRPr="007E2646">
        <w:rPr>
          <w:rFonts w:ascii="GHEA Grapalat" w:hAnsi="GHEA Grapalat"/>
          <w:i/>
        </w:rPr>
        <w:t>/01</w:t>
      </w:r>
      <w:r w:rsidR="00442157" w:rsidRPr="006D2DF7">
        <w:rPr>
          <w:rFonts w:ascii="GHEA Grapalat" w:hAnsi="GHEA Grapalat"/>
          <w:spacing w:val="-6"/>
        </w:rPr>
        <w:t xml:space="preserve"> </w:t>
      </w:r>
      <w:r w:rsidR="00096865" w:rsidRPr="006D2DF7">
        <w:rPr>
          <w:rFonts w:ascii="GHEA Grapalat" w:hAnsi="GHEA Grapalat"/>
          <w:spacing w:val="-6"/>
        </w:rPr>
        <w:t>(далее — процедура).</w:t>
      </w:r>
    </w:p>
    <w:p w14:paraId="7A62DB7E" w14:textId="7E0A23E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w:t>
      </w:r>
      <w:r w:rsidR="00845EA3" w:rsidRPr="00845EA3">
        <w:rPr>
          <w:rFonts w:ascii="GHEA Grapalat" w:hAnsi="GHEA Grapalat"/>
        </w:rPr>
        <w:t xml:space="preserve"> </w:t>
      </w:r>
      <w:r w:rsidR="00845EA3">
        <w:rPr>
          <w:rFonts w:ascii="GHEA Grapalat" w:hAnsi="GHEA Grapalat"/>
        </w:rPr>
        <w:t xml:space="preserve">Армянский театр оперы и балета имени А. А. </w:t>
      </w:r>
      <w:proofErr w:type="spellStart"/>
      <w:r w:rsidR="00845EA3">
        <w:rPr>
          <w:rFonts w:ascii="GHEA Grapalat" w:hAnsi="GHEA Grapalat"/>
        </w:rPr>
        <w:t>Спендиарова</w:t>
      </w:r>
      <w:proofErr w:type="spellEnd"/>
      <w:r w:rsidR="00845EA3" w:rsidRPr="000B2CFA">
        <w:rPr>
          <w:rFonts w:ascii="GHEA Grapalat" w:hAnsi="GHEA Grapalat"/>
        </w:rPr>
        <w:t xml:space="preserve">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D8B5B5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263B3E05"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9C70881" w14:textId="3ACAC4EF"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proofErr w:type="spellStart"/>
      <w:r w:rsidR="00845EA3">
        <w:rPr>
          <w:rFonts w:ascii="GHEA Grapalat" w:hAnsi="GHEA Grapalat"/>
          <w:sz w:val="24"/>
          <w:szCs w:val="24"/>
          <w:lang w:val="en-US"/>
        </w:rPr>
        <w:t>operaballet</w:t>
      </w:r>
      <w:proofErr w:type="spellEnd"/>
      <w:r w:rsidR="00845EA3" w:rsidRPr="00845EA3">
        <w:rPr>
          <w:rFonts w:ascii="GHEA Grapalat" w:hAnsi="GHEA Grapalat"/>
          <w:sz w:val="24"/>
          <w:szCs w:val="24"/>
        </w:rPr>
        <w:t>.</w:t>
      </w:r>
      <w:proofErr w:type="spellStart"/>
      <w:r w:rsidR="00845EA3">
        <w:rPr>
          <w:rFonts w:ascii="GHEA Grapalat" w:hAnsi="GHEA Grapalat"/>
          <w:sz w:val="24"/>
          <w:szCs w:val="24"/>
          <w:lang w:val="en-US"/>
        </w:rPr>
        <w:t>gnumner</w:t>
      </w:r>
      <w:proofErr w:type="spellEnd"/>
      <w:r w:rsidR="00845EA3" w:rsidRPr="00845EA3">
        <w:rPr>
          <w:rFonts w:ascii="GHEA Grapalat" w:hAnsi="GHEA Grapalat"/>
          <w:sz w:val="24"/>
          <w:szCs w:val="24"/>
        </w:rPr>
        <w:t>2025@</w:t>
      </w:r>
      <w:proofErr w:type="spellStart"/>
      <w:r w:rsidR="00845EA3">
        <w:rPr>
          <w:rFonts w:ascii="GHEA Grapalat" w:hAnsi="GHEA Grapalat"/>
          <w:sz w:val="24"/>
          <w:szCs w:val="24"/>
          <w:lang w:val="en-US"/>
        </w:rPr>
        <w:t>gmail</w:t>
      </w:r>
      <w:proofErr w:type="spellEnd"/>
      <w:r w:rsidR="00845EA3" w:rsidRPr="00845EA3">
        <w:rPr>
          <w:rFonts w:ascii="GHEA Grapalat" w:hAnsi="GHEA Grapalat"/>
          <w:sz w:val="24"/>
          <w:szCs w:val="24"/>
        </w:rPr>
        <w:t>.</w:t>
      </w:r>
      <w:r w:rsidR="00845EA3">
        <w:rPr>
          <w:rFonts w:ascii="GHEA Grapalat" w:hAnsi="GHEA Grapalat"/>
          <w:sz w:val="24"/>
          <w:szCs w:val="24"/>
          <w:lang w:val="en-US"/>
        </w:rPr>
        <w:t>com</w:t>
      </w:r>
      <w:r w:rsidRPr="009044F1">
        <w:rPr>
          <w:rFonts w:ascii="GHEA Grapalat" w:hAnsi="GHEA Grapalat"/>
          <w:sz w:val="24"/>
          <w:szCs w:val="24"/>
        </w:rPr>
        <w:t>".</w:t>
      </w:r>
    </w:p>
    <w:p w14:paraId="739E09A9" w14:textId="77777777"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10E59F92"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54274B3A" w14:textId="4DE0CCE7" w:rsidR="00096865" w:rsidRPr="009044F1" w:rsidRDefault="00845AA5" w:rsidP="00E55457">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53131" w:rsidRPr="00A948AB">
        <w:rPr>
          <w:rFonts w:ascii="GHEA Grapalat" w:hAnsi="GHEA Grapalat"/>
          <w:b/>
          <w:spacing w:val="6"/>
          <w:sz w:val="22"/>
          <w:szCs w:val="22"/>
        </w:rPr>
        <w:t>СТРОИТЕЛЬНЫЕ РАБОТЫ ПО КАНАЛИЗАЦИИ</w:t>
      </w:r>
      <w:r w:rsidR="00F53131" w:rsidRPr="00837FCA">
        <w:rPr>
          <w:rFonts w:ascii="GHEA Grapalat" w:hAnsi="GHEA Grapalat"/>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146C1C" w:rsidRPr="00146C1C">
        <w:rPr>
          <w:rFonts w:ascii="GHEA Grapalat" w:hAnsi="GHEA Grapalat"/>
          <w:i w:val="0"/>
          <w:sz w:val="24"/>
          <w:szCs w:val="24"/>
        </w:rPr>
        <w:t xml:space="preserve"> Армянский театр оперы и балета имени А. А. </w:t>
      </w:r>
      <w:proofErr w:type="spellStart"/>
      <w:r w:rsidR="00146C1C" w:rsidRPr="00146C1C">
        <w:rPr>
          <w:rFonts w:ascii="GHEA Grapalat" w:hAnsi="GHEA Grapalat"/>
          <w:i w:val="0"/>
          <w:sz w:val="24"/>
          <w:szCs w:val="24"/>
        </w:rPr>
        <w:t>Спендиарова</w:t>
      </w:r>
      <w:proofErr w:type="spellEnd"/>
      <w:r w:rsidR="00146C1C" w:rsidRPr="00146C1C">
        <w:rPr>
          <w:rFonts w:ascii="GHEA Grapalat" w:hAnsi="GHEA Grapalat"/>
          <w:i w:val="0"/>
          <w:sz w:val="24"/>
          <w:szCs w:val="24"/>
        </w:rPr>
        <w:t xml:space="preserve"> </w:t>
      </w:r>
      <w:r w:rsidRPr="009044F1">
        <w:rPr>
          <w:rFonts w:ascii="GHEA Grapalat" w:hAnsi="GHEA Grapalat"/>
          <w:i w:val="0"/>
          <w:sz w:val="24"/>
          <w:szCs w:val="24"/>
        </w:rPr>
        <w:t>", которые сгруппированы в лоты "</w:t>
      </w:r>
      <w:r w:rsidR="00146C1C" w:rsidRPr="00146C1C">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14:paraId="6C39AFED" w14:textId="77777777" w:rsidTr="00FC4AC0">
        <w:trPr>
          <w:jc w:val="center"/>
        </w:trPr>
        <w:tc>
          <w:tcPr>
            <w:tcW w:w="2633" w:type="dxa"/>
            <w:gridSpan w:val="2"/>
            <w:vAlign w:val="center"/>
          </w:tcPr>
          <w:p w14:paraId="027DC9D7" w14:textId="77777777" w:rsidR="00FC4AC0" w:rsidRPr="009044F1" w:rsidRDefault="00FC4AC0" w:rsidP="00FC4AC0">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14:paraId="2EB4E172" w14:textId="77777777" w:rsidR="00FC4AC0" w:rsidRPr="009044F1" w:rsidRDefault="00FC4AC0"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14:paraId="063531C0" w14:textId="77777777" w:rsidTr="00FC4AC0">
        <w:trPr>
          <w:jc w:val="center"/>
        </w:trPr>
        <w:tc>
          <w:tcPr>
            <w:tcW w:w="1358" w:type="dxa"/>
            <w:vAlign w:val="center"/>
          </w:tcPr>
          <w:p w14:paraId="7C1EFBF3" w14:textId="77777777"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14:paraId="4BB485FF" w14:textId="77777777" w:rsidR="00FC4AC0" w:rsidRPr="008850DF" w:rsidRDefault="00FC4AC0" w:rsidP="00B46D58">
            <w:pPr>
              <w:pStyle w:val="23"/>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14:paraId="6785770E" w14:textId="77777777" w:rsidR="00FC4AC0" w:rsidRPr="009044F1" w:rsidRDefault="00FC4AC0" w:rsidP="00B46D58">
            <w:pPr>
              <w:pStyle w:val="23"/>
              <w:widowControl w:val="0"/>
              <w:spacing w:after="120" w:line="240" w:lineRule="auto"/>
              <w:ind w:firstLine="0"/>
              <w:rPr>
                <w:rFonts w:ascii="GHEA Grapalat" w:hAnsi="GHEA Grapalat"/>
                <w:sz w:val="24"/>
                <w:szCs w:val="24"/>
                <w:u w:val="single"/>
              </w:rPr>
            </w:pPr>
          </w:p>
        </w:tc>
      </w:tr>
      <w:tr w:rsidR="00FC4AC0" w:rsidRPr="009044F1" w14:paraId="55641001" w14:textId="77777777" w:rsidTr="00FC4AC0">
        <w:trPr>
          <w:jc w:val="center"/>
        </w:trPr>
        <w:tc>
          <w:tcPr>
            <w:tcW w:w="1358" w:type="dxa"/>
            <w:vAlign w:val="center"/>
          </w:tcPr>
          <w:p w14:paraId="41C2482D" w14:textId="77777777"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75" w:type="dxa"/>
            <w:vAlign w:val="center"/>
          </w:tcPr>
          <w:p w14:paraId="5557AD61" w14:textId="57ADD910" w:rsidR="00FC4AC0" w:rsidRPr="00AC3969" w:rsidRDefault="00AC3969" w:rsidP="00FC4AC0">
            <w:pPr>
              <w:pStyle w:val="23"/>
              <w:widowControl w:val="0"/>
              <w:spacing w:after="120" w:line="240" w:lineRule="auto"/>
              <w:ind w:firstLine="0"/>
              <w:jc w:val="center"/>
              <w:rPr>
                <w:rFonts w:ascii="GHEA Grapalat" w:hAnsi="GHEA Grapalat"/>
              </w:rPr>
            </w:pPr>
            <w:r w:rsidRPr="00AC3969">
              <w:rPr>
                <w:rFonts w:ascii="GHEA Grapalat" w:hAnsi="GHEA Grapalat"/>
                <w:lang w:val="hy-AM"/>
              </w:rPr>
              <w:t>10352572</w:t>
            </w:r>
          </w:p>
        </w:tc>
        <w:tc>
          <w:tcPr>
            <w:tcW w:w="6601" w:type="dxa"/>
            <w:vAlign w:val="center"/>
          </w:tcPr>
          <w:p w14:paraId="1FA34393" w14:textId="552BC24C" w:rsidR="00FC4AC0" w:rsidRPr="009044F1" w:rsidRDefault="00F53131" w:rsidP="00B46D58">
            <w:pPr>
              <w:pStyle w:val="23"/>
              <w:widowControl w:val="0"/>
              <w:spacing w:after="120" w:line="240" w:lineRule="auto"/>
              <w:ind w:firstLine="0"/>
              <w:rPr>
                <w:rFonts w:ascii="GHEA Grapalat" w:hAnsi="GHEA Grapalat"/>
                <w:sz w:val="24"/>
                <w:szCs w:val="24"/>
                <w:u w:val="single"/>
                <w:vertAlign w:val="subscript"/>
              </w:rPr>
            </w:pPr>
            <w:r w:rsidRPr="00A948AB">
              <w:rPr>
                <w:rFonts w:ascii="GHEA Grapalat" w:hAnsi="GHEA Grapalat"/>
                <w:b/>
                <w:spacing w:val="6"/>
                <w:sz w:val="22"/>
                <w:szCs w:val="22"/>
              </w:rPr>
              <w:t>СТРОИТЕЛЬНЫЕ РАБОТЫ ПО КАНАЛИЗАЦИИ</w:t>
            </w:r>
          </w:p>
        </w:tc>
      </w:tr>
    </w:tbl>
    <w:p w14:paraId="108CAFA8" w14:textId="7D0485CA"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w:t>
      </w:r>
      <w:proofErr w:type="gramStart"/>
      <w:r w:rsidRPr="009044F1">
        <w:rPr>
          <w:rFonts w:ascii="GHEA Grapalat" w:hAnsi="GHEA Grapalat"/>
          <w:sz w:val="24"/>
          <w:szCs w:val="24"/>
        </w:rPr>
        <w:t xml:space="preserve">описание </w:t>
      </w:r>
      <w:r w:rsidR="006E23A3" w:rsidRPr="006E23A3">
        <w:rPr>
          <w:rFonts w:ascii="GHEA Grapalat" w:hAnsi="GHEA Grapalat"/>
          <w:sz w:val="24"/>
          <w:szCs w:val="24"/>
        </w:rPr>
        <w:t xml:space="preserve"> </w:t>
      </w:r>
      <w:r w:rsidRPr="009044F1">
        <w:rPr>
          <w:rFonts w:ascii="GHEA Grapalat" w:hAnsi="GHEA Grapalat"/>
          <w:sz w:val="24"/>
          <w:szCs w:val="24"/>
        </w:rPr>
        <w:t>прочих</w:t>
      </w:r>
      <w:proofErr w:type="gramEnd"/>
      <w:r w:rsidRPr="009044F1">
        <w:rPr>
          <w:rFonts w:ascii="GHEA Grapalat" w:hAnsi="GHEA Grapalat"/>
          <w:sz w:val="24"/>
          <w:szCs w:val="24"/>
        </w:rPr>
        <w:t xml:space="preserve">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E55457" w:rsidRPr="00E55457">
        <w:rPr>
          <w:rFonts w:ascii="GHEA Grapalat" w:hAnsi="GHEA Grapalat"/>
          <w:sz w:val="24"/>
          <w:szCs w:val="24"/>
        </w:rPr>
        <w:t>7</w:t>
      </w:r>
      <w:r w:rsidR="006672E6" w:rsidRPr="00E63619">
        <w:rPr>
          <w:rFonts w:ascii="GHEA Grapalat" w:hAnsi="GHEA Grapalat"/>
          <w:sz w:val="24"/>
          <w:szCs w:val="24"/>
        </w:rPr>
        <w:t xml:space="preserve">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51A2BF07" w14:textId="77777777" w:rsidR="00096865" w:rsidRPr="009044F1" w:rsidRDefault="00096865" w:rsidP="00B46D58">
      <w:pPr>
        <w:widowControl w:val="0"/>
        <w:spacing w:after="160"/>
        <w:ind w:firstLine="567"/>
        <w:jc w:val="center"/>
        <w:rPr>
          <w:rFonts w:ascii="GHEA Grapalat" w:hAnsi="GHEA Grapalat" w:cs="Sylfaen"/>
          <w:i/>
        </w:rPr>
      </w:pPr>
    </w:p>
    <w:p w14:paraId="6B874B67" w14:textId="77777777"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7F58FE">
        <w:rPr>
          <w:rFonts w:ascii="GHEA Grapalat" w:hAnsi="GHEA Grapalat"/>
          <w:b/>
        </w:rPr>
        <w:t>ОТОБРАННЫМ  УЧАСТНИКОМ</w:t>
      </w:r>
      <w:proofErr w:type="gramEnd"/>
    </w:p>
    <w:p w14:paraId="4064A2C8" w14:textId="77777777"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FC5AFF0"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DFB8FDD"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14:paraId="06CAC690" w14:textId="77777777"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 xml:space="preserve">в отношении </w:t>
      </w:r>
      <w:proofErr w:type="gramStart"/>
      <w:r w:rsidR="00585E01">
        <w:rPr>
          <w:rFonts w:ascii="GHEA Grapalat" w:hAnsi="GHEA Grapalat"/>
        </w:rPr>
        <w:t>которых  административный</w:t>
      </w:r>
      <w:proofErr w:type="gramEnd"/>
      <w:r w:rsidR="00585E01">
        <w:rPr>
          <w:rFonts w:ascii="GHEA Grapalat" w:hAnsi="GHEA Grapalat"/>
        </w:rPr>
        <w:t xml:space="preserve"> акт, устанавливающий ответственность за </w:t>
      </w:r>
      <w:proofErr w:type="spellStart"/>
      <w:r w:rsidR="00585E01">
        <w:rPr>
          <w:rFonts w:ascii="GHEA Grapalat" w:hAnsi="GHEA Grapalat"/>
        </w:rPr>
        <w:t>антиконкурентное</w:t>
      </w:r>
      <w:proofErr w:type="spellEnd"/>
      <w:r w:rsidR="00585E01">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Pr>
          <w:rFonts w:ascii="GHEA Grapalat" w:hAnsi="GHEA Grapalat"/>
        </w:rPr>
        <w:t>необжалуемым</w:t>
      </w:r>
      <w:proofErr w:type="spellEnd"/>
      <w:r w:rsidR="00585E01">
        <w:rPr>
          <w:rFonts w:ascii="GHEA Grapalat" w:hAnsi="GHEA Grapalat"/>
        </w:rPr>
        <w:t>, а в случае обжалования оставлен без изменений</w:t>
      </w:r>
      <w:r w:rsidR="00585E01" w:rsidRPr="009044F1">
        <w:rPr>
          <w:rFonts w:ascii="GHEA Grapalat" w:hAnsi="GHEA Grapalat"/>
        </w:rPr>
        <w:t>;</w:t>
      </w:r>
    </w:p>
    <w:p w14:paraId="2C303B6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163EE5B"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14:paraId="01BBF047" w14:textId="77777777" w:rsidR="00953DB0" w:rsidRDefault="00953DB0" w:rsidP="00953DB0">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21FD97C1"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B3974B" w14:textId="77777777"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3CBFCA00" w14:textId="77777777" w:rsidR="005F5608" w:rsidRPr="006622A4" w:rsidRDefault="005F5608" w:rsidP="005F5608">
      <w:pPr>
        <w:pStyle w:val="aff3"/>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4B52CDB" w14:textId="77777777" w:rsidR="005F5608" w:rsidRPr="006622A4" w:rsidRDefault="005F5608" w:rsidP="005F5608">
      <w:pPr>
        <w:pStyle w:val="aff3"/>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558692A4" w14:textId="77777777" w:rsidR="005F5608" w:rsidRPr="009044F1" w:rsidRDefault="005F5608" w:rsidP="00B46D58">
      <w:pPr>
        <w:widowControl w:val="0"/>
        <w:tabs>
          <w:tab w:val="left" w:pos="1134"/>
        </w:tabs>
        <w:spacing w:after="160"/>
        <w:ind w:firstLine="567"/>
        <w:jc w:val="both"/>
        <w:rPr>
          <w:rFonts w:ascii="GHEA Grapalat" w:hAnsi="GHEA Grapalat" w:cs="Sylfaen"/>
        </w:rPr>
      </w:pPr>
    </w:p>
    <w:p w14:paraId="26B4898D"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14:paraId="770DB63E" w14:textId="77777777"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666F28" w:rsidRPr="000B29DC">
        <w:rPr>
          <w:rFonts w:ascii="GHEA Grapalat" w:hAnsi="GHEA Grapalat"/>
        </w:rPr>
        <w:t xml:space="preserve">Включение участника в </w:t>
      </w:r>
      <w:r w:rsidR="00666F28">
        <w:rPr>
          <w:rFonts w:ascii="GHEA Grapalat" w:hAnsi="GHEA Grapalat"/>
        </w:rPr>
        <w:t>списки</w:t>
      </w:r>
      <w:r w:rsidR="00666F28" w:rsidRPr="000B29DC">
        <w:rPr>
          <w:rFonts w:ascii="GHEA Grapalat" w:hAnsi="GHEA Grapalat"/>
        </w:rPr>
        <w:t>, предусмотренны</w:t>
      </w:r>
      <w:r w:rsidR="00666F28">
        <w:rPr>
          <w:rFonts w:ascii="GHEA Grapalat" w:hAnsi="GHEA Grapalat"/>
        </w:rPr>
        <w:t>е</w:t>
      </w:r>
      <w:r w:rsidR="00666F28" w:rsidRPr="000B29DC">
        <w:rPr>
          <w:rFonts w:ascii="GHEA Grapalat" w:hAnsi="GHEA Grapalat"/>
        </w:rPr>
        <w:t xml:space="preserve"> пунктом 6 части 1 статьи 6 Закона</w:t>
      </w:r>
      <w:r w:rsidR="00666F28">
        <w:rPr>
          <w:rFonts w:ascii="GHEA Grapalat" w:hAnsi="GHEA Grapalat"/>
        </w:rPr>
        <w:t xml:space="preserve">, а также </w:t>
      </w:r>
      <w:r w:rsidR="00666F28" w:rsidRPr="000F78B8">
        <w:rPr>
          <w:rFonts w:ascii="GHEA Grapalat" w:hAnsi="GHEA Grapalat"/>
        </w:rPr>
        <w:t xml:space="preserve">подпунктом 2 пункта 2 </w:t>
      </w:r>
      <w:r w:rsidR="00666F28">
        <w:rPr>
          <w:rFonts w:ascii="GHEA Grapalat" w:hAnsi="GHEA Grapalat"/>
        </w:rPr>
        <w:t>постановления Правительства РА N</w:t>
      </w:r>
      <w:r w:rsidR="00666F28">
        <w:rPr>
          <w:rFonts w:ascii="GHEA Grapalat" w:hAnsi="GHEA Grapalat"/>
          <w:lang w:val="hy-AM"/>
        </w:rPr>
        <w:t>817-</w:t>
      </w:r>
      <w:r w:rsidR="00666F28">
        <w:rPr>
          <w:rFonts w:ascii="GHEA Grapalat" w:hAnsi="GHEA Grapalat"/>
        </w:rPr>
        <w:t xml:space="preserve">А от </w:t>
      </w:r>
      <w:r w:rsidR="00666F28">
        <w:rPr>
          <w:rFonts w:ascii="GHEA Grapalat" w:hAnsi="GHEA Grapalat"/>
          <w:lang w:val="hy-AM"/>
        </w:rPr>
        <w:t>20.06.2025</w:t>
      </w:r>
      <w:r w:rsidR="00666F28">
        <w:rPr>
          <w:rFonts w:ascii="GHEA Grapalat" w:hAnsi="GHEA Grapalat"/>
        </w:rPr>
        <w:t>г</w:t>
      </w:r>
      <w:r w:rsidR="00666F2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14:paraId="6415686D"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453F9D6"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44A4513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6ECCC04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FFA974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B8A4CF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3B6A4B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0D9372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824A722"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12C9B6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752359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DE37F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31610B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044F1">
        <w:rPr>
          <w:rFonts w:ascii="GHEA Grapalat" w:hAnsi="GHEA Grapalat"/>
          <w:color w:val="000000"/>
        </w:rPr>
        <w:lastRenderedPageBreak/>
        <w:t>экономических интересов.</w:t>
      </w:r>
    </w:p>
    <w:p w14:paraId="008B29DA"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75D1319D" w14:textId="77777777"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w:t>
      </w:r>
      <w:proofErr w:type="gramStart"/>
      <w:r w:rsidR="004575B1" w:rsidRPr="00AC3C74">
        <w:rPr>
          <w:rFonts w:ascii="GHEA Grapalat" w:hAnsi="GHEA Grapalat"/>
        </w:rPr>
        <w:t>приглашением</w:t>
      </w:r>
      <w:r w:rsidR="004575B1">
        <w:rPr>
          <w:rFonts w:ascii="GHEA Grapalat" w:hAnsi="GHEA Grapalat"/>
        </w:rPr>
        <w:t>.</w:t>
      </w:r>
      <w:r w:rsidR="004272E3" w:rsidRPr="008C6669">
        <w:rPr>
          <w:rFonts w:ascii="GHEA Grapalat" w:hAnsi="GHEA Grapalat"/>
        </w:rPr>
        <w:t>.</w:t>
      </w:r>
      <w:proofErr w:type="gramEnd"/>
      <w:r w:rsidR="004272E3" w:rsidRPr="008C6669">
        <w:rPr>
          <w:rFonts w:ascii="GHEA Grapalat" w:hAnsi="GHEA Grapalat"/>
        </w:rPr>
        <w:t xml:space="preserve"> </w:t>
      </w:r>
    </w:p>
    <w:p w14:paraId="75694551"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62953A2C"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1E58CAB"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2E523811"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33DA3A4"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EBB9EA7" w14:textId="77777777" w:rsidR="00AE3715" w:rsidRPr="002E4BC5" w:rsidRDefault="00AE3715" w:rsidP="00B46D58">
      <w:pPr>
        <w:widowControl w:val="0"/>
        <w:spacing w:after="160"/>
        <w:jc w:val="center"/>
        <w:rPr>
          <w:rFonts w:ascii="GHEA Grapalat" w:hAnsi="GHEA Grapalat"/>
          <w:b/>
        </w:rPr>
      </w:pPr>
    </w:p>
    <w:p w14:paraId="4EC21880"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732CA4F"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4287EA14"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14:paraId="732BCFA3"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2C9A04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14:paraId="3C163AE1"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3BDD8C0D"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3D529F0C"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w:t>
      </w:r>
      <w:r w:rsidRPr="009044F1">
        <w:rPr>
          <w:rFonts w:ascii="GHEA Grapalat" w:hAnsi="GHEA Grapalat"/>
        </w:rPr>
        <w:lastRenderedPageBreak/>
        <w:t xml:space="preserve">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2"/>
        <w:t>6</w:t>
      </w:r>
      <w:r w:rsidRPr="009044F1">
        <w:rPr>
          <w:rFonts w:ascii="GHEA Grapalat" w:hAnsi="GHEA Grapalat"/>
        </w:rPr>
        <w:t xml:space="preserve">. </w:t>
      </w:r>
    </w:p>
    <w:p w14:paraId="284F3CAA" w14:textId="77777777"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2D70467"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DD09134"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155F2AB3"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7EF5BEFC" w14:textId="0E23F78E"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93C7D">
        <w:rPr>
          <w:rFonts w:ascii="GHEA Grapalat" w:hAnsi="GHEA Grapalat"/>
          <w:sz w:val="24"/>
          <w:szCs w:val="24"/>
        </w:rPr>
        <w:t>Запрос котировок</w:t>
      </w:r>
      <w:r w:rsidRPr="009044F1">
        <w:rPr>
          <w:rFonts w:ascii="GHEA Grapalat" w:hAnsi="GHEA Grapalat"/>
          <w:sz w:val="24"/>
          <w:szCs w:val="24"/>
        </w:rPr>
        <w:t>.</w:t>
      </w:r>
    </w:p>
    <w:p w14:paraId="34ACBEF6" w14:textId="2DF2CF62" w:rsidR="00BA4929" w:rsidRDefault="00BA4929" w:rsidP="000239B5">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493C7D">
        <w:rPr>
          <w:rFonts w:ascii="GHEA Grapalat" w:hAnsi="GHEA Grapalat"/>
          <w:sz w:val="24"/>
          <w:szCs w:val="24"/>
        </w:rPr>
        <w:t xml:space="preserve">г. Ереван, Туманян 54 не позднее </w:t>
      </w:r>
      <w:r w:rsidR="00F53131">
        <w:rPr>
          <w:rFonts w:ascii="GHEA Grapalat" w:hAnsi="GHEA Grapalat"/>
          <w:sz w:val="24"/>
          <w:szCs w:val="24"/>
        </w:rPr>
        <w:t>05 марта, 2026</w:t>
      </w:r>
      <w:r w:rsidR="00493C7D">
        <w:rPr>
          <w:rFonts w:ascii="GHEA Grapalat" w:hAnsi="GHEA Grapalat"/>
          <w:sz w:val="24"/>
          <w:szCs w:val="24"/>
        </w:rPr>
        <w:t xml:space="preserve"> часов 12</w:t>
      </w:r>
      <w:r w:rsidR="00493C7D" w:rsidRPr="00493C7D">
        <w:rPr>
          <w:rFonts w:ascii="GHEA Grapalat" w:hAnsi="GHEA Grapalat"/>
          <w:sz w:val="24"/>
          <w:szCs w:val="24"/>
        </w:rPr>
        <w:t>:00</w:t>
      </w:r>
      <w:r>
        <w:rPr>
          <w:rFonts w:ascii="GHEA Grapalat" w:hAnsi="GHEA Grapalat"/>
          <w:sz w:val="24"/>
          <w:szCs w:val="24"/>
        </w:rPr>
        <w:t xml:space="preserve">. </w:t>
      </w:r>
    </w:p>
    <w:p w14:paraId="6226AF1E" w14:textId="70514630"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sidRPr="00493C7D">
        <w:rPr>
          <w:rFonts w:ascii="GHEA Grapalat" w:hAnsi="GHEA Grapalat"/>
          <w:sz w:val="24"/>
          <w:szCs w:val="24"/>
        </w:rPr>
        <w:t xml:space="preserve"> </w:t>
      </w:r>
      <w:proofErr w:type="spellStart"/>
      <w:r w:rsidR="008462EC">
        <w:rPr>
          <w:rFonts w:ascii="GHEA Grapalat" w:hAnsi="GHEA Grapalat"/>
          <w:sz w:val="24"/>
          <w:szCs w:val="24"/>
        </w:rPr>
        <w:t>Ареват</w:t>
      </w:r>
      <w:proofErr w:type="spellEnd"/>
      <w:r w:rsidR="008462EC">
        <w:rPr>
          <w:rFonts w:ascii="GHEA Grapalat" w:hAnsi="GHEA Grapalat"/>
          <w:sz w:val="24"/>
          <w:szCs w:val="24"/>
        </w:rPr>
        <w:t xml:space="preserve"> </w:t>
      </w:r>
      <w:proofErr w:type="spellStart"/>
      <w:r w:rsidR="008462EC">
        <w:rPr>
          <w:rFonts w:ascii="GHEA Grapalat" w:hAnsi="GHEA Grapalat"/>
          <w:sz w:val="24"/>
          <w:szCs w:val="24"/>
        </w:rPr>
        <w:t>Аветисян</w:t>
      </w:r>
      <w:proofErr w:type="spellEnd"/>
      <w:r w:rsidRPr="00493C7D">
        <w:rPr>
          <w:rFonts w:ascii="GHEA Grapalat" w:hAnsi="GHEA Grapalat"/>
          <w:sz w:val="24"/>
          <w:szCs w:val="24"/>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0119043E" w14:textId="77777777" w:rsidR="000239B5" w:rsidRPr="002E4BC5" w:rsidRDefault="000239B5" w:rsidP="00B46D58">
      <w:pPr>
        <w:pStyle w:val="23"/>
        <w:widowControl w:val="0"/>
        <w:tabs>
          <w:tab w:val="left" w:pos="1134"/>
        </w:tabs>
        <w:spacing w:after="160" w:line="240" w:lineRule="auto"/>
        <w:ind w:firstLine="567"/>
        <w:rPr>
          <w:rFonts w:ascii="GHEA Grapalat" w:hAnsi="GHEA Grapalat"/>
          <w:sz w:val="24"/>
          <w:szCs w:val="24"/>
        </w:rPr>
      </w:pPr>
    </w:p>
    <w:p w14:paraId="37C4790B"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7646F85"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3316FC10" w14:textId="77777777"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14:paraId="13D0B4E0" w14:textId="77777777"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w:t>
      </w:r>
      <w:proofErr w:type="gramStart"/>
      <w:r w:rsidR="003C5795" w:rsidRPr="003C5795">
        <w:rPr>
          <w:rFonts w:ascii="GHEA Grapalat" w:hAnsi="GHEA Grapalat"/>
        </w:rPr>
        <w:t xml:space="preserve">в </w:t>
      </w:r>
      <w:proofErr w:type="spellStart"/>
      <w:r w:rsidR="003C5795" w:rsidRPr="003C5795">
        <w:rPr>
          <w:rFonts w:ascii="GHEA Grapalat" w:hAnsi="GHEA Grapalat"/>
        </w:rPr>
        <w:t>в</w:t>
      </w:r>
      <w:proofErr w:type="spellEnd"/>
      <w:proofErr w:type="gramEnd"/>
      <w:r w:rsidR="003C5795" w:rsidRPr="003C5795">
        <w:rPr>
          <w:rFonts w:ascii="GHEA Grapalat" w:hAnsi="GHEA Grapalat"/>
        </w:rPr>
        <w:t xml:space="preserve">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48B7BEA8"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4C19FF3C" w14:textId="77777777"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1C617039" w14:textId="77777777"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w:t>
      </w:r>
      <w:proofErr w:type="gramStart"/>
      <w:r>
        <w:rPr>
          <w:rFonts w:ascii="GHEA Grapalat" w:hAnsi="GHEA Grapalat"/>
          <w:sz w:val="24"/>
          <w:szCs w:val="24"/>
        </w:rPr>
        <w:t>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proofErr w:type="gramEnd"/>
      <w:r w:rsidR="005F25EF">
        <w:rPr>
          <w:rFonts w:ascii="GHEA Grapalat" w:hAnsi="GHEA Grapalat"/>
        </w:rPr>
        <w:t xml:space="preserve">  </w:t>
      </w:r>
    </w:p>
    <w:p w14:paraId="611B02DC"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9CD6C99" w14:textId="77777777"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14:paraId="58CC127B" w14:textId="77777777" w:rsidR="0088370A" w:rsidRPr="000C4775" w:rsidRDefault="00DC5D72" w:rsidP="00713D57">
      <w:pPr>
        <w:pStyle w:val="HTML"/>
        <w:shd w:val="clear" w:color="auto" w:fill="F8F9FA"/>
        <w:contextualSpacing/>
        <w:jc w:val="both"/>
        <w:rPr>
          <w:rFonts w:ascii="GHEA Grapalat" w:hAnsi="GHEA Grapalat"/>
          <w:sz w:val="24"/>
          <w:szCs w:val="24"/>
          <w:lang w:val="ru-RU"/>
        </w:rPr>
      </w:pPr>
      <w:proofErr w:type="spellStart"/>
      <w:r>
        <w:rPr>
          <w:rFonts w:ascii="GHEA Grapalat" w:hAnsi="GHEA Grapalat" w:cs="Times New Roman"/>
          <w:sz w:val="24"/>
          <w:szCs w:val="24"/>
          <w:lang w:val="ru-RU" w:eastAsia="ru-RU" w:bidi="ru-RU"/>
        </w:rPr>
        <w:t>утвержденое</w:t>
      </w:r>
      <w:proofErr w:type="spellEnd"/>
      <w:r>
        <w:rPr>
          <w:rFonts w:ascii="GHEA Grapalat" w:hAnsi="GHEA Grapalat" w:cs="Times New Roman"/>
          <w:sz w:val="24"/>
          <w:szCs w:val="24"/>
          <w:lang w:val="ru-RU" w:eastAsia="ru-RU" w:bidi="ru-RU"/>
        </w:rPr>
        <w:t xml:space="preserve">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xml:space="preserve">, предусмотренное настоящим подпунктом, также подтверждается отдельным приложением к заключаемому </w:t>
      </w:r>
      <w:proofErr w:type="gramStart"/>
      <w:r w:rsidRPr="00DC5D72">
        <w:rPr>
          <w:rFonts w:ascii="GHEA Grapalat" w:hAnsi="GHEA Grapalat" w:cs="Times New Roman"/>
          <w:sz w:val="24"/>
          <w:szCs w:val="24"/>
          <w:lang w:val="ru-RU" w:eastAsia="ru-RU" w:bidi="ru-RU"/>
        </w:rPr>
        <w:t>договору</w:t>
      </w:r>
      <w:r w:rsidR="009D2ED7" w:rsidRPr="00713D57">
        <w:rPr>
          <w:rStyle w:val="af6"/>
          <w:rFonts w:ascii="GHEA Grapalat" w:hAnsi="GHEA Grapalat"/>
          <w:sz w:val="24"/>
          <w:szCs w:val="24"/>
          <w:lang w:val="ru-RU"/>
        </w:rPr>
        <w:footnoteReference w:customMarkFollows="1" w:id="3"/>
        <w:t>8</w:t>
      </w:r>
      <w:r w:rsidR="000C4775">
        <w:rPr>
          <w:rFonts w:ascii="GHEA Grapalat" w:hAnsi="GHEA Grapalat"/>
          <w:sz w:val="24"/>
          <w:szCs w:val="24"/>
          <w:vertAlign w:val="superscript"/>
          <w:lang w:val="ru-RU"/>
        </w:rPr>
        <w:t xml:space="preserve"> </w:t>
      </w:r>
      <w:r w:rsidR="000C4775">
        <w:rPr>
          <w:rFonts w:ascii="GHEA Grapalat" w:hAnsi="GHEA Grapalat"/>
          <w:sz w:val="24"/>
          <w:szCs w:val="24"/>
          <w:lang w:val="ru-RU"/>
        </w:rPr>
        <w:t>.</w:t>
      </w:r>
      <w:proofErr w:type="gramEnd"/>
    </w:p>
    <w:p w14:paraId="27EDDDEA"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6B671CB1"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DC4A577"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C0CA71D"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C73D820"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337469B"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7A9C48E6" w14:textId="77777777" w:rsidR="0049655D" w:rsidRDefault="0049655D">
      <w:pPr>
        <w:rPr>
          <w:rFonts w:ascii="GHEA Grapalat" w:hAnsi="GHEA Grapalat"/>
          <w:b/>
        </w:rPr>
      </w:pPr>
    </w:p>
    <w:p w14:paraId="58A5A048" w14:textId="77777777" w:rsidR="00787A1B" w:rsidRDefault="00787A1B">
      <w:pPr>
        <w:rPr>
          <w:rFonts w:ascii="GHEA Grapalat" w:hAnsi="GHEA Grapalat"/>
          <w:b/>
        </w:rPr>
      </w:pPr>
    </w:p>
    <w:p w14:paraId="6502DD52" w14:textId="77777777"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14:paraId="39F17399" w14:textId="77777777" w:rsidR="00787A1B" w:rsidRPr="002E4BC5" w:rsidRDefault="00787A1B" w:rsidP="00B46D58">
      <w:pPr>
        <w:widowControl w:val="0"/>
        <w:spacing w:after="160"/>
        <w:jc w:val="center"/>
        <w:rPr>
          <w:rFonts w:ascii="GHEA Grapalat" w:hAnsi="GHEA Grapalat" w:cs="Arial"/>
          <w:b/>
        </w:rPr>
      </w:pPr>
    </w:p>
    <w:p w14:paraId="7EEC8221"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2492C1D" w14:textId="77777777"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14:paraId="5C2E45C0" w14:textId="77777777" w:rsidR="0079529B" w:rsidRPr="000C4775" w:rsidRDefault="0079529B" w:rsidP="000C4775">
      <w:pPr>
        <w:pStyle w:val="HTML"/>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14:paraId="7636C232" w14:textId="77777777" w:rsidR="0079529B" w:rsidRPr="000C4775" w:rsidRDefault="0079529B" w:rsidP="000C4775">
      <w:pPr>
        <w:pStyle w:val="HTML"/>
        <w:shd w:val="clear" w:color="auto" w:fill="F8F9FA"/>
        <w:contextualSpacing/>
        <w:jc w:val="both"/>
        <w:rPr>
          <w:rFonts w:ascii="GHEA Grapalat" w:hAnsi="GHEA Grapalat"/>
          <w:sz w:val="24"/>
          <w:szCs w:val="24"/>
          <w:lang w:val="ru-RU"/>
        </w:rPr>
      </w:pPr>
      <w:r w:rsidRPr="00391653">
        <w:rPr>
          <w:rFonts w:ascii="GHEA Grapalat" w:hAnsi="GHEA Grapalat" w:cs="Times New Roman"/>
          <w:sz w:val="24"/>
          <w:szCs w:val="24"/>
          <w:lang w:val="ru-RU" w:eastAsia="ru-RU" w:bidi="ru-RU"/>
        </w:rPr>
        <w:t xml:space="preserve">б. в случае </w:t>
      </w:r>
      <w:r>
        <w:rPr>
          <w:rFonts w:ascii="GHEA Grapalat" w:hAnsi="GHEA Grapalat" w:cs="Times New Roman"/>
          <w:sz w:val="24"/>
          <w:szCs w:val="24"/>
          <w:lang w:val="ru-RU" w:eastAsia="ru-RU" w:bidi="ru-RU"/>
        </w:rPr>
        <w:t>закупок</w:t>
      </w:r>
      <w:r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Pr>
          <w:rFonts w:ascii="GHEA Grapalat" w:hAnsi="GHEA Grapalat" w:cs="Times New Roman"/>
          <w:sz w:val="24"/>
          <w:szCs w:val="24"/>
          <w:lang w:val="ru-RU" w:eastAsia="ru-RU" w:bidi="ru-RU"/>
        </w:rPr>
        <w:t xml:space="preserve">им </w:t>
      </w:r>
      <w:r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Pr="0079529B">
        <w:rPr>
          <w:rFonts w:ascii="GHEA Grapalat" w:hAnsi="GHEA Grapalat" w:cs="Times New Roman"/>
          <w:sz w:val="24"/>
          <w:szCs w:val="24"/>
          <w:lang w:val="ru-RU" w:eastAsia="ru-RU" w:bidi="ru-RU"/>
        </w:rPr>
        <w:t xml:space="preserve">платежи за исполнительные акты в рамках заключаемого договора осуществляются по следующей </w:t>
      </w:r>
      <w:proofErr w:type="gramStart"/>
      <w:r w:rsidRPr="0079529B">
        <w:rPr>
          <w:rFonts w:ascii="GHEA Grapalat" w:hAnsi="GHEA Grapalat" w:cs="Times New Roman"/>
          <w:sz w:val="24"/>
          <w:szCs w:val="24"/>
          <w:lang w:val="ru-RU" w:eastAsia="ru-RU" w:bidi="ru-RU"/>
        </w:rPr>
        <w:t>формуле</w:t>
      </w:r>
      <w:r>
        <w:rPr>
          <w:rFonts w:ascii="GHEA Grapalat" w:hAnsi="GHEA Grapalat" w:cs="Times New Roman"/>
          <w:sz w:val="24"/>
          <w:szCs w:val="24"/>
          <w:lang w:val="ru-RU" w:eastAsia="ru-RU" w:bidi="ru-RU"/>
        </w:rPr>
        <w:t xml:space="preserve">  </w:t>
      </w:r>
      <w:r w:rsidRPr="000C4775">
        <w:rPr>
          <w:rFonts w:ascii="GHEA Grapalat" w:hAnsi="GHEA Grapalat"/>
          <w:sz w:val="24"/>
          <w:szCs w:val="24"/>
          <w:lang w:val="ru-RU"/>
        </w:rPr>
        <w:t>ВС</w:t>
      </w:r>
      <w:proofErr w:type="gramEnd"/>
      <w:r w:rsidRPr="000C4775">
        <w:rPr>
          <w:rFonts w:ascii="GHEA Grapalat" w:hAnsi="GHEA Grapalat"/>
          <w:sz w:val="24"/>
          <w:szCs w:val="24"/>
          <w:lang w:val="ru-RU"/>
        </w:rPr>
        <w:t>= ЦУ/СЦ</w:t>
      </w:r>
      <w:r>
        <w:rPr>
          <w:rFonts w:ascii="GHEA Grapalat" w:hAnsi="GHEA Grapalat"/>
          <w:sz w:val="24"/>
          <w:szCs w:val="24"/>
        </w:rPr>
        <w:t>x</w:t>
      </w:r>
      <w:r w:rsidRPr="000C4775">
        <w:rPr>
          <w:rFonts w:ascii="GHEA Grapalat" w:hAnsi="GHEA Grapalat"/>
          <w:sz w:val="24"/>
          <w:szCs w:val="24"/>
          <w:lang w:val="ru-RU"/>
        </w:rPr>
        <w:t>ОР где:</w:t>
      </w:r>
    </w:p>
    <w:p w14:paraId="2DC4E423" w14:textId="77777777" w:rsidR="0079529B" w:rsidRDefault="0079529B" w:rsidP="000C4775">
      <w:pPr>
        <w:pStyle w:val="norm"/>
        <w:widowControl w:val="0"/>
        <w:spacing w:after="160" w:line="240" w:lineRule="auto"/>
        <w:ind w:firstLine="567"/>
        <w:contextualSpacing/>
        <w:rPr>
          <w:rFonts w:ascii="GHEA Grapalat" w:hAnsi="GHEA Grapalat"/>
          <w:sz w:val="24"/>
          <w:szCs w:val="24"/>
        </w:rPr>
      </w:pPr>
    </w:p>
    <w:p w14:paraId="7570E2CF" w14:textId="77777777"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391653">
        <w:rPr>
          <w:rFonts w:ascii="GHEA Grapalat" w:hAnsi="GHEA Grapalat"/>
          <w:sz w:val="24"/>
          <w:szCs w:val="24"/>
        </w:rPr>
        <w:t>цена,</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14:paraId="06BA2613" w14:textId="77777777"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14:paraId="2E535895" w14:textId="77777777"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14:paraId="4E7A1003" w14:textId="77777777" w:rsidR="00B95FE0" w:rsidRPr="009044F1" w:rsidRDefault="0079529B" w:rsidP="000C4775">
      <w:pPr>
        <w:pStyle w:val="norm"/>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 xml:space="preserve">ВС-сумма, выплачиваемая </w:t>
      </w:r>
      <w:r w:rsidRPr="00391653">
        <w:rPr>
          <w:rFonts w:ascii="GHEA Grapalat" w:hAnsi="GHEA Grapalat"/>
          <w:sz w:val="24"/>
          <w:szCs w:val="24"/>
        </w:rPr>
        <w:t>за работы, указанные в 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Pr="000C4775">
        <w:rPr>
          <w:rFonts w:ascii="GHEA Grapalat" w:hAnsi="GHEA Grapalat"/>
          <w:sz w:val="24"/>
          <w:szCs w:val="24"/>
          <w:vertAlign w:val="superscript"/>
        </w:rPr>
        <w:t>8</w:t>
      </w:r>
    </w:p>
    <w:p w14:paraId="3BC532A9" w14:textId="77777777"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173542A2"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7149EE0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C3D970D"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21D8A82A"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0FB80FF4" w14:textId="77777777"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2348BC10"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38638309"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14:paraId="5CA6C636" w14:textId="77777777" w:rsidR="00873D42" w:rsidRPr="00230D36" w:rsidRDefault="00873D42" w:rsidP="00873D42">
      <w:pPr>
        <w:jc w:val="center"/>
        <w:rPr>
          <w:rFonts w:ascii="GHEA Grapalat" w:hAnsi="GHEA Grapalat"/>
          <w:b/>
        </w:rPr>
      </w:pPr>
    </w:p>
    <w:p w14:paraId="050EEC93"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896668C" w14:textId="77777777" w:rsidR="00873D42" w:rsidRPr="00230D36" w:rsidRDefault="00873D42" w:rsidP="00873D42">
      <w:pPr>
        <w:jc w:val="center"/>
        <w:rPr>
          <w:rFonts w:ascii="GHEA Grapalat" w:hAnsi="GHEA Grapalat"/>
          <w:b/>
        </w:rPr>
      </w:pPr>
    </w:p>
    <w:p w14:paraId="2CE8C39B"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8A4D45E"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67409CA" w14:textId="77777777" w:rsidR="00FA0E41" w:rsidRPr="009044F1" w:rsidRDefault="00FA0E41" w:rsidP="00B46D58">
      <w:pPr>
        <w:widowControl w:val="0"/>
        <w:spacing w:after="160"/>
        <w:ind w:firstLine="567"/>
        <w:jc w:val="center"/>
        <w:rPr>
          <w:rFonts w:ascii="GHEA Grapalat" w:hAnsi="GHEA Grapalat"/>
          <w:b/>
        </w:rPr>
      </w:pPr>
    </w:p>
    <w:p w14:paraId="15C19AED" w14:textId="77777777" w:rsidR="004C2B3E" w:rsidRDefault="004C2B3E">
      <w:pPr>
        <w:rPr>
          <w:rFonts w:ascii="GHEA Grapalat" w:hAnsi="GHEA Grapalat"/>
          <w:b/>
        </w:rPr>
      </w:pPr>
    </w:p>
    <w:p w14:paraId="3F61405A"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0EE96C3" w14:textId="6F51B39E" w:rsidR="000E21F2" w:rsidRPr="00493C7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F53131">
        <w:rPr>
          <w:rFonts w:ascii="GHEA Grapalat" w:hAnsi="GHEA Grapalat"/>
          <w:sz w:val="24"/>
          <w:szCs w:val="24"/>
        </w:rPr>
        <w:t>05 марта</w:t>
      </w:r>
      <w:r w:rsidR="00493C7D">
        <w:rPr>
          <w:rFonts w:ascii="GHEA Grapalat" w:hAnsi="GHEA Grapalat"/>
          <w:sz w:val="24"/>
          <w:szCs w:val="24"/>
        </w:rPr>
        <w:t>, 202</w:t>
      </w:r>
      <w:r w:rsidR="00F53131">
        <w:rPr>
          <w:rFonts w:ascii="GHEA Grapalat" w:hAnsi="GHEA Grapalat"/>
          <w:sz w:val="24"/>
          <w:szCs w:val="24"/>
        </w:rPr>
        <w:t>6</w:t>
      </w:r>
      <w:r w:rsidR="00493C7D">
        <w:rPr>
          <w:rFonts w:ascii="GHEA Grapalat" w:hAnsi="GHEA Grapalat"/>
          <w:sz w:val="24"/>
          <w:szCs w:val="24"/>
        </w:rPr>
        <w:t>, часов 12</w:t>
      </w:r>
      <w:r w:rsidR="00493C7D" w:rsidRPr="00493C7D">
        <w:rPr>
          <w:rFonts w:ascii="GHEA Grapalat" w:hAnsi="GHEA Grapalat"/>
          <w:sz w:val="24"/>
          <w:szCs w:val="24"/>
        </w:rPr>
        <w:t>:00</w:t>
      </w:r>
      <w:r w:rsidR="00493C7D">
        <w:rPr>
          <w:rFonts w:ascii="GHEA Grapalat" w:hAnsi="GHEA Grapalat"/>
          <w:sz w:val="24"/>
          <w:szCs w:val="24"/>
        </w:rPr>
        <w:t>, по адресу г. Ереван, Туманян 54</w:t>
      </w:r>
    </w:p>
    <w:p w14:paraId="2C1A770E" w14:textId="77777777"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14:paraId="0E56211E" w14:textId="77777777"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w:t>
      </w:r>
      <w:proofErr w:type="gramStart"/>
      <w:r w:rsidRPr="009F3DC7">
        <w:rPr>
          <w:rFonts w:ascii="GHEA Grapalat" w:hAnsi="GHEA Grapalat"/>
        </w:rPr>
        <w:t xml:space="preserve">цену </w:t>
      </w:r>
      <w:r w:rsidR="00623041" w:rsidRPr="00623041">
        <w:rPr>
          <w:rFonts w:ascii="GHEA Grapalat" w:hAnsi="GHEA Grapalat"/>
        </w:rPr>
        <w:t xml:space="preserve"> </w:t>
      </w:r>
      <w:r w:rsidR="00623041">
        <w:rPr>
          <w:rFonts w:ascii="GHEA Grapalat" w:hAnsi="GHEA Grapalat"/>
        </w:rPr>
        <w:t>закупки</w:t>
      </w:r>
      <w:proofErr w:type="gramEnd"/>
      <w:r w:rsidR="00623041">
        <w:rPr>
          <w:rFonts w:ascii="GHEA Grapalat" w:hAnsi="GHEA Grapalat"/>
        </w:rPr>
        <w:t xml:space="preserve">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194124E3"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7330D9A6"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41AB68F"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FDA4C29" w14:textId="77777777"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4A8B448" w14:textId="77777777"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14:paraId="071923DF"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6A81E346"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и/</w:t>
      </w:r>
      <w:proofErr w:type="gramStart"/>
      <w:r w:rsidR="006C0B68">
        <w:rPr>
          <w:rFonts w:ascii="GHEA Grapalat" w:hAnsi="GHEA Grapalat"/>
        </w:rPr>
        <w:t xml:space="preserve">или </w:t>
      </w:r>
      <w:r w:rsidRPr="009044F1">
        <w:rPr>
          <w:rFonts w:ascii="GHEA Grapalat" w:hAnsi="GHEA Grapalat"/>
        </w:rPr>
        <w:t xml:space="preserve"> </w:t>
      </w:r>
      <w:r w:rsidR="00110433">
        <w:rPr>
          <w:rFonts w:ascii="GHEA Grapalat" w:hAnsi="GHEA Grapalat"/>
        </w:rPr>
        <w:t>обеспечение</w:t>
      </w:r>
      <w:proofErr w:type="gramEnd"/>
      <w:r w:rsidR="00110433">
        <w:rPr>
          <w:rFonts w:ascii="GHEA Grapalat" w:hAnsi="GHEA Grapalat"/>
        </w:rPr>
        <w:t xml:space="preserve">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14:paraId="13F8D64A"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14:paraId="4C4190E6" w14:textId="4E0E34BC"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w:t>
      </w:r>
      <w:r w:rsidR="006C17C9" w:rsidRPr="006C17C9">
        <w:rPr>
          <w:rFonts w:ascii="GHEA Grapalat" w:hAnsi="GHEA Grapalat"/>
          <w:i w:val="0"/>
          <w:sz w:val="24"/>
          <w:szCs w:val="24"/>
        </w:rPr>
        <w:t>рассчитано по обменному курсу, установленному Центральным банком Республики Армения на дату вскрытия заявок</w:t>
      </w:r>
      <w:r w:rsidR="00A01157">
        <w:rPr>
          <w:rFonts w:ascii="GHEA Grapalat" w:hAnsi="GHEA Grapalat"/>
          <w:i w:val="0"/>
          <w:sz w:val="24"/>
          <w:szCs w:val="24"/>
        </w:rPr>
        <w:t>.</w:t>
      </w:r>
    </w:p>
    <w:p w14:paraId="0A60B45B" w14:textId="77777777"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3AF3B0A5"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w:t>
      </w:r>
      <w:r w:rsidR="00F5168A" w:rsidRPr="00F5168A">
        <w:rPr>
          <w:rFonts w:ascii="GHEA Grapalat" w:hAnsi="GHEA Grapalat"/>
          <w:sz w:val="24"/>
          <w:szCs w:val="24"/>
        </w:rPr>
        <w:lastRenderedPageBreak/>
        <w:t xml:space="preserve">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1CC7C8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C666AD">
        <w:rPr>
          <w:rFonts w:ascii="GHEA Grapalat" w:hAnsi="GHEA Grapalat"/>
          <w:sz w:val="24"/>
          <w:szCs w:val="24"/>
        </w:rPr>
        <w:t xml:space="preserve">на  </w:t>
      </w:r>
      <w:proofErr w:type="spellStart"/>
      <w:r w:rsidR="00C666AD">
        <w:rPr>
          <w:rFonts w:ascii="GHEA Grapalat" w:hAnsi="GHEA Grapalat"/>
          <w:sz w:val="24"/>
          <w:szCs w:val="24"/>
        </w:rPr>
        <w:t>заседаниии</w:t>
      </w:r>
      <w:proofErr w:type="spellEnd"/>
      <w:proofErr w:type="gramEnd"/>
      <w:r w:rsidR="00C666AD">
        <w:rPr>
          <w:rFonts w:ascii="GHEA Grapalat" w:hAnsi="GHEA Grapalat"/>
          <w:sz w:val="24"/>
          <w:szCs w:val="24"/>
        </w:rPr>
        <w:t xml:space="preserve">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14:paraId="0CD18DE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 xml:space="preserve">об условиях, </w:t>
      </w:r>
      <w:proofErr w:type="gramStart"/>
      <w:r w:rsidR="009D54D5">
        <w:rPr>
          <w:rFonts w:ascii="GHEA Grapalat" w:hAnsi="GHEA Grapalat"/>
          <w:sz w:val="24"/>
          <w:szCs w:val="24"/>
        </w:rPr>
        <w:t>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w:t>
      </w:r>
      <w:proofErr w:type="gramEnd"/>
      <w:r w:rsidRPr="009044F1">
        <w:rPr>
          <w:rFonts w:ascii="GHEA Grapalat" w:hAnsi="GHEA Grapalat"/>
          <w:sz w:val="24"/>
          <w:szCs w:val="24"/>
        </w:rPr>
        <w:t>, времени и месте проведения одновременных переговоров по снижению цен,</w:t>
      </w:r>
    </w:p>
    <w:p w14:paraId="5E3C8D82"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540DAAD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B5FC230" w14:textId="77777777"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14:paraId="13A97B3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14:paraId="67E997CB" w14:textId="77777777"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7712F46" w14:textId="77777777"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14:paraId="1C2F52D2" w14:textId="77777777"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Pr="00522932">
        <w:rPr>
          <w:rFonts w:ascii="GHEA Grapalat" w:hAnsi="GHEA Grapalat"/>
          <w:sz w:val="24"/>
          <w:szCs w:val="24"/>
        </w:rPr>
        <w:t>участника,.</w:t>
      </w:r>
      <w:proofErr w:type="gramEnd"/>
      <w:r w:rsidRPr="00522932">
        <w:rPr>
          <w:rFonts w:ascii="GHEA Grapalat" w:hAnsi="GHEA Grapalat"/>
          <w:sz w:val="24"/>
          <w:szCs w:val="24"/>
        </w:rPr>
        <w:t xml:space="preserve">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14:paraId="5E88F337" w14:textId="77777777" w:rsidR="00AB7970" w:rsidRDefault="00A150A9" w:rsidP="00AB7970">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CD3BA1">
        <w:rPr>
          <w:rFonts w:ascii="GHEA Grapalat" w:hAnsi="GHEA Grapalat"/>
          <w:sz w:val="24"/>
          <w:szCs w:val="24"/>
        </w:rPr>
        <w:t xml:space="preserve">Если в результате оценки, проведенной в ходе заседания по вскрытию </w:t>
      </w:r>
      <w:r w:rsidR="00F00565" w:rsidRPr="00CD3BA1">
        <w:rPr>
          <w:rFonts w:ascii="GHEA Grapalat" w:hAnsi="GHEA Grapalat"/>
          <w:sz w:val="24"/>
          <w:szCs w:val="24"/>
        </w:rPr>
        <w:t xml:space="preserve">и оценке </w:t>
      </w:r>
      <w:r w:rsidRPr="00CD3BA1">
        <w:rPr>
          <w:rFonts w:ascii="GHEA Grapalat" w:hAnsi="GHEA Grapalat"/>
          <w:sz w:val="24"/>
          <w:szCs w:val="24"/>
        </w:rPr>
        <w:t>заявок, в заявке участника фиксируются несоответствия требованиям приглашения,</w:t>
      </w:r>
      <w:r w:rsidR="00CD3BA1" w:rsidRPr="00CD3BA1">
        <w:rPr>
          <w:rFonts w:ascii="GHEA Grapalat" w:hAnsi="GHEA Grapalat"/>
          <w:sz w:val="24"/>
          <w:szCs w:val="24"/>
        </w:rPr>
        <w:t xml:space="preserve"> </w:t>
      </w:r>
      <w:r w:rsidR="00CD3BA1" w:rsidRPr="00CD3BA1">
        <w:rPr>
          <w:rFonts w:ascii="GHEA Grapalat" w:hAnsi="GHEA Grapalat" w:cs="Calibri"/>
          <w:sz w:val="24"/>
          <w:szCs w:val="24"/>
        </w:rPr>
        <w:t>включая тот случай,</w:t>
      </w:r>
      <w:r w:rsidR="00CD3BA1" w:rsidRPr="00CD3BA1">
        <w:rPr>
          <w:rFonts w:ascii="GHEA Grapalat" w:hAnsi="GHEA Grapalat"/>
          <w:sz w:val="24"/>
          <w:szCs w:val="24"/>
        </w:rPr>
        <w:t xml:space="preserve">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595177" w:rsidRPr="00CD3BA1">
        <w:rPr>
          <w:rFonts w:ascii="GHEA Grapalat" w:hAnsi="GHEA Grapalat"/>
          <w:sz w:val="24"/>
          <w:szCs w:val="24"/>
        </w:rPr>
        <w:t>то</w:t>
      </w:r>
      <w:r w:rsidR="00AB7970">
        <w:rPr>
          <w:rFonts w:ascii="GHEA Grapalat" w:hAnsi="GHEA Grapalat"/>
          <w:sz w:val="24"/>
          <w:szCs w:val="24"/>
        </w:rPr>
        <w:t xml:space="preserve"> </w:t>
      </w:r>
      <w:r w:rsidR="00AB7970"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AB7970" w:rsidRPr="00D3436F">
        <w:rPr>
          <w:rFonts w:ascii="GHEA Grapalat" w:hAnsi="GHEA Grapalat"/>
          <w:sz w:val="24"/>
          <w:szCs w:val="24"/>
        </w:rPr>
        <w:t xml:space="preserve"> </w:t>
      </w:r>
      <w:r w:rsidR="00AB7970">
        <w:rPr>
          <w:rFonts w:ascii="GHEA Grapalat" w:hAnsi="GHEA Grapalat"/>
        </w:rPr>
        <w:t xml:space="preserve">в электронной форме </w:t>
      </w:r>
      <w:r w:rsidR="00AB7970"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6E77646" w14:textId="77777777" w:rsidR="003B3E74" w:rsidRDefault="00A150A9" w:rsidP="00B46D58">
      <w:pPr>
        <w:pStyle w:val="norm"/>
        <w:widowControl w:val="0"/>
        <w:tabs>
          <w:tab w:val="left" w:pos="1134"/>
        </w:tabs>
        <w:spacing w:after="160" w:line="240" w:lineRule="auto"/>
        <w:ind w:firstLine="567"/>
        <w:rPr>
          <w:rFonts w:ascii="GHEA Grapalat" w:hAnsi="GHEA Grapalat" w:cs="Sylfaen"/>
          <w:sz w:val="24"/>
          <w:szCs w:val="24"/>
        </w:rPr>
      </w:pPr>
      <w:r w:rsidRPr="00CD3BA1">
        <w:rPr>
          <w:rFonts w:ascii="GHEA Grapalat" w:hAnsi="GHEA Grapalat"/>
          <w:sz w:val="24"/>
          <w:szCs w:val="24"/>
        </w:rPr>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8B1277C" w14:textId="77777777" w:rsidR="005073A3" w:rsidRPr="005073A3" w:rsidRDefault="005073A3" w:rsidP="005073A3">
      <w:pPr>
        <w:pStyle w:val="norm"/>
        <w:widowControl w:val="0"/>
        <w:tabs>
          <w:tab w:val="left" w:pos="1134"/>
        </w:tabs>
        <w:spacing w:after="160" w:line="240" w:lineRule="auto"/>
        <w:ind w:firstLine="567"/>
        <w:rPr>
          <w:rFonts w:ascii="GHEA Grapalat" w:hAnsi="GHEA Grapalat" w:cs="Sylfaen"/>
          <w:sz w:val="24"/>
          <w:szCs w:val="24"/>
        </w:rPr>
      </w:pPr>
      <w:r w:rsidRPr="005073A3">
        <w:rPr>
          <w:rFonts w:ascii="GHEA Grapalat" w:hAnsi="GHEA Grapalat"/>
          <w:sz w:val="24"/>
          <w:szCs w:val="24"/>
          <w:lang w:val="hy-AM"/>
        </w:rPr>
        <w:t>8.</w:t>
      </w:r>
      <w:r w:rsidRPr="005073A3">
        <w:rPr>
          <w:rFonts w:ascii="GHEA Grapalat" w:hAnsi="GHEA Grapalat"/>
          <w:sz w:val="24"/>
          <w:szCs w:val="24"/>
        </w:rPr>
        <w:t>8</w:t>
      </w:r>
      <w:r w:rsidRPr="005073A3">
        <w:rPr>
          <w:rFonts w:ascii="GHEA Grapalat" w:hAnsi="GHEA Grapalat"/>
          <w:sz w:val="24"/>
          <w:szCs w:val="24"/>
          <w:lang w:val="hy-AM"/>
        </w:rPr>
        <w:t>.1</w:t>
      </w:r>
      <w:r>
        <w:rPr>
          <w:rFonts w:ascii="GHEA Grapalat" w:hAnsi="GHEA Grapalat"/>
          <w:sz w:val="24"/>
          <w:szCs w:val="24"/>
        </w:rPr>
        <w:t>.</w:t>
      </w:r>
      <w:r w:rsidRPr="005073A3">
        <w:rPr>
          <w:rFonts w:ascii="GHEA Grapalat" w:hAnsi="GHEA Grapalat"/>
          <w:sz w:val="24"/>
          <w:szCs w:val="24"/>
          <w:lang w:val="hy-AM"/>
        </w:rPr>
        <w:t xml:space="preserve"> </w:t>
      </w:r>
      <w:r w:rsidRPr="005073A3">
        <w:rPr>
          <w:rFonts w:ascii="GHEA Grapalat" w:hAnsi="GHEA Grapalat"/>
          <w:sz w:val="24"/>
          <w:szCs w:val="24"/>
        </w:rPr>
        <w:t xml:space="preserve">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w:t>
      </w:r>
      <w:r w:rsidR="00216DAE">
        <w:rPr>
          <w:rFonts w:ascii="GHEA Grapalat" w:hAnsi="GHEA Grapalat"/>
          <w:sz w:val="24"/>
          <w:szCs w:val="24"/>
        </w:rPr>
        <w:t xml:space="preserve">то </w:t>
      </w:r>
      <w:r w:rsidRPr="005073A3">
        <w:rPr>
          <w:rFonts w:ascii="GHEA Grapalat" w:hAnsi="GHEA Grapalat"/>
          <w:sz w:val="24"/>
          <w:szCs w:val="24"/>
        </w:rPr>
        <w:t>заявка участника отклоняется.</w:t>
      </w:r>
    </w:p>
    <w:p w14:paraId="7F448188"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22A352C" w14:textId="77777777" w:rsidR="0005196C" w:rsidRPr="00CE18BF" w:rsidRDefault="00A150A9" w:rsidP="0005196C">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05196C" w:rsidRPr="00CE18BF">
        <w:rPr>
          <w:rFonts w:ascii="GHEA Grapalat" w:hAnsi="GHEA Grapalat"/>
          <w:sz w:val="24"/>
          <w:szCs w:val="24"/>
        </w:rPr>
        <w:t>пай)  либо</w:t>
      </w:r>
      <w:proofErr w:type="gramEnd"/>
      <w:r w:rsidR="0005196C" w:rsidRPr="00CE18BF">
        <w:rPr>
          <w:rFonts w:ascii="GHEA Grapalat" w:hAnsi="GHEA Grapalat"/>
          <w:sz w:val="24"/>
          <w:szCs w:val="24"/>
        </w:rPr>
        <w:t xml:space="preserve">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84688B7"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4F7A302"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B355BFF"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916F810"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1376105" w14:textId="77777777"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proofErr w:type="gramStart"/>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proofErr w:type="gramEnd"/>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14:paraId="3491C32D" w14:textId="77777777"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14:paraId="56F95E54" w14:textId="77777777" w:rsidR="00875295" w:rsidRPr="00110330" w:rsidRDefault="00875295" w:rsidP="00875295">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lastRenderedPageBreak/>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7A49335" w14:textId="77777777" w:rsidR="00875295" w:rsidRDefault="00875295" w:rsidP="00875295">
      <w:pPr>
        <w:pStyle w:val="aff3"/>
        <w:widowControl w:val="0"/>
        <w:numPr>
          <w:ilvl w:val="0"/>
          <w:numId w:val="34"/>
        </w:numPr>
        <w:ind w:left="0" w:firstLine="284"/>
        <w:contextualSpacing/>
        <w:jc w:val="both"/>
        <w:rPr>
          <w:ins w:id="2"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proofErr w:type="spellStart"/>
      <w:r w:rsidR="00F84E6B" w:rsidRPr="00B51C5B">
        <w:rPr>
          <w:rFonts w:ascii="GHEA Grapalat" w:hAnsi="GHEA Grapalat"/>
        </w:rPr>
        <w:t>сорокодневного</w:t>
      </w:r>
      <w:proofErr w:type="spellEnd"/>
      <w:r w:rsidR="00F84E6B" w:rsidRPr="00B51C5B">
        <w:rPr>
          <w:rFonts w:ascii="GHEA Grapalat" w:hAnsi="GHEA Grapalat"/>
        </w:rPr>
        <w:t xml:space="preserve">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3FB0382A" w14:textId="77777777" w:rsidR="00686E1A"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w:t>
      </w:r>
      <w:r w:rsidR="00686E1A">
        <w:rPr>
          <w:rFonts w:ascii="GHEA Grapalat" w:hAnsi="GHEA Grapalat" w:cs="Sylfaen"/>
        </w:rPr>
        <w:t>;</w:t>
      </w:r>
    </w:p>
    <w:p w14:paraId="666769EA" w14:textId="77777777" w:rsidR="00904B1C" w:rsidRDefault="00686E1A" w:rsidP="00330E00">
      <w:pPr>
        <w:widowControl w:val="0"/>
        <w:tabs>
          <w:tab w:val="left" w:pos="1134"/>
        </w:tabs>
        <w:ind w:left="-360"/>
        <w:jc w:val="both"/>
        <w:rPr>
          <w:rFonts w:ascii="GHEA Grapalat" w:hAnsi="GHEA Grapalat" w:cs="Sylfaen"/>
        </w:rPr>
      </w:pPr>
      <w:r>
        <w:rPr>
          <w:rFonts w:ascii="GHEA Grapalat" w:hAnsi="GHEA Grapalat" w:cs="Sylfaen"/>
        </w:rPr>
        <w:t>-</w:t>
      </w:r>
      <w:r w:rsidR="00904B1C" w:rsidRPr="00EB2758">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633471" w:rsidRPr="00686E1A">
        <w:rPr>
          <w:rFonts w:ascii="GHEA Grapalat" w:hAnsi="GHEA Grapalat" w:cs="Sylfaen"/>
        </w:rPr>
        <w:t>,</w:t>
      </w:r>
      <w:r w:rsidRPr="00686E1A">
        <w:rPr>
          <w:rFonts w:ascii="GHEA Grapalat" w:hAnsi="GHEA Grapalat" w:cs="Sylfaen"/>
        </w:rPr>
        <w:t xml:space="preserve"> </w:t>
      </w:r>
      <w:r w:rsidRPr="00686E1A">
        <w:rPr>
          <w:rFonts w:ascii="GHEA Grapalat" w:hAnsi="GHEA Grapalat"/>
        </w:rPr>
        <w:t>в том числе, когда лицо, включённое в список, предусмотренный подпунктом 2 пункта</w:t>
      </w:r>
      <w:r w:rsidRPr="00686E1A">
        <w:rPr>
          <w:rFonts w:ascii="GHEA Grapalat" w:hAnsi="GHEA Grapalat"/>
          <w:lang w:val="hy-AM"/>
        </w:rPr>
        <w:t xml:space="preserve"> 2</w:t>
      </w:r>
      <w:r w:rsidRPr="00686E1A">
        <w:rPr>
          <w:rFonts w:ascii="GHEA Grapalat" w:hAnsi="GHEA Grapalat"/>
        </w:rPr>
        <w:t xml:space="preserve"> постановления Правительства РА от 20.06.2025 № 817-А, предлагается участником в качестве субподрядчика, </w:t>
      </w:r>
      <w:r w:rsidR="00904B1C" w:rsidRPr="00686E1A">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w:t>
      </w:r>
      <w:r w:rsidR="00904B1C" w:rsidRPr="00EB2758">
        <w:rPr>
          <w:rFonts w:ascii="GHEA Grapalat" w:hAnsi="GHEA Grapalat" w:cs="Sylfaen"/>
        </w:rPr>
        <w:t xml:space="preserve">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Pr>
          <w:rFonts w:ascii="GHEA Grapalat" w:hAnsi="GHEA Grapalat" w:cs="Sylfaen"/>
        </w:rPr>
        <w:t>,</w:t>
      </w:r>
    </w:p>
    <w:p w14:paraId="28571ADD" w14:textId="77777777" w:rsidR="00686E1A" w:rsidRPr="00686E1A" w:rsidRDefault="00686E1A" w:rsidP="00686E1A">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w:t>
      </w:r>
      <w:r w:rsidR="00FA355B">
        <w:rPr>
          <w:rFonts w:ascii="GHEA Grapalat" w:hAnsi="GHEA Grapalat"/>
        </w:rPr>
        <w:t>о</w:t>
      </w:r>
      <w:r w:rsidRPr="00686E1A">
        <w:rPr>
          <w:rFonts w:ascii="GHEA Grapalat" w:hAnsi="GHEA Grapalat"/>
        </w:rPr>
        <w:t>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30AE567F" w14:textId="77777777" w:rsidR="00686E1A" w:rsidRPr="00686E1A" w:rsidRDefault="00686E1A" w:rsidP="00686E1A">
      <w:pPr>
        <w:widowControl w:val="0"/>
        <w:tabs>
          <w:tab w:val="left" w:pos="1134"/>
        </w:tabs>
        <w:ind w:left="-284"/>
        <w:jc w:val="both"/>
        <w:rPr>
          <w:rFonts w:ascii="GHEA Grapalat" w:hAnsi="GHEA Grapalat" w:cs="Sylfaen"/>
        </w:rPr>
      </w:pPr>
    </w:p>
    <w:p w14:paraId="2B39012F"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4EF20A5"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4C4391A"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6CF6826" w14:textId="77777777"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DDB3B25" w14:textId="77777777"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E78BCE7"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af6"/>
          <w:rFonts w:ascii="GHEA Grapalat" w:hAnsi="GHEA Grapalat"/>
          <w:sz w:val="24"/>
          <w:szCs w:val="24"/>
        </w:rPr>
        <w:footnoteReference w:customMarkFollows="1" w:id="4"/>
        <w:t>11</w:t>
      </w:r>
      <w:r w:rsidRPr="009044F1">
        <w:rPr>
          <w:rFonts w:ascii="GHEA Grapalat" w:hAnsi="GHEA Grapalat"/>
          <w:sz w:val="24"/>
          <w:szCs w:val="24"/>
        </w:rPr>
        <w:t xml:space="preserve">. </w:t>
      </w:r>
    </w:p>
    <w:p w14:paraId="08F3C82E"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0B535386"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B7E1BF"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5C1A5B"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36BD0DB"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2A381316"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w:t>
      </w:r>
      <w:r w:rsidRPr="009044F1">
        <w:rPr>
          <w:rFonts w:ascii="GHEA Grapalat" w:hAnsi="GHEA Grapalat"/>
          <w:sz w:val="24"/>
          <w:szCs w:val="24"/>
        </w:rPr>
        <w:lastRenderedPageBreak/>
        <w:t>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4410F4E" w14:textId="77777777" w:rsidR="00FC32D2" w:rsidRDefault="00FC32D2" w:rsidP="00FC32D2">
      <w:pPr>
        <w:pStyle w:val="23"/>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0EF4F4C9" w14:textId="77777777"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65F8781" w14:textId="77777777"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9DE3A73" w14:textId="77777777"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D753EC5" w14:textId="77777777"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14:paraId="75F5E21B"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74F01E2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AC1407E"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14:paraId="22D3ED87"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374C2005"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14:paraId="7E7540B2"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w:t>
      </w:r>
      <w:r w:rsidRPr="009044F1">
        <w:rPr>
          <w:rFonts w:ascii="GHEA Grapalat" w:hAnsi="GHEA Grapalat"/>
        </w:rPr>
        <w:lastRenderedPageBreak/>
        <w:t>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33FE78B"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14:paraId="75A2BB8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7F000F03" w14:textId="00D5F6CD"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proofErr w:type="gramStart"/>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roofErr w:type="gramEnd"/>
    </w:p>
    <w:p w14:paraId="404CED7C" w14:textId="13784C56"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w:t>
      </w:r>
      <w:proofErr w:type="gramStart"/>
      <w:r w:rsidR="00FC01CE" w:rsidRPr="00123A23">
        <w:rPr>
          <w:rFonts w:ascii="GHEA Grapalat" w:hAnsi="GHEA Grapalat"/>
        </w:rPr>
        <w:t>работ</w:t>
      </w:r>
      <w:proofErr w:type="gramEnd"/>
      <w:r w:rsidR="00FC01CE" w:rsidRPr="00123A23">
        <w:rPr>
          <w:rFonts w:ascii="GHEA Grapalat" w:hAnsi="GHEA Grapalat"/>
        </w:rPr>
        <w:t xml:space="preserve">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 xml:space="preserve">Обеспечение квалификации представляется в виде соглашения о неустойке (приложение 4.2) или наличных денег. </w:t>
      </w:r>
      <w:proofErr w:type="gramStart"/>
      <w:r w:rsidR="008A3CE7" w:rsidRPr="003B6812">
        <w:rPr>
          <w:rFonts w:ascii="GHEA Grapalat" w:hAnsi="GHEA Grapalat"/>
        </w:rPr>
        <w:t>Причем  обеспечение</w:t>
      </w:r>
      <w:proofErr w:type="gramEnd"/>
      <w:r w:rsidR="008A3CE7" w:rsidRPr="003B6812">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14:paraId="623F9093" w14:textId="77777777"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9A5223" w14:textId="77777777"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A4DD06C" w14:textId="77777777"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14:paraId="1CA02AD4" w14:textId="77777777" w:rsidR="00BF0FF6" w:rsidRDefault="00FF145F" w:rsidP="00BF0FF6">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90268">
        <w:rPr>
          <w:rFonts w:ascii="GHEA Grapalat" w:hAnsi="GHEA Grapalat" w:cs="Sylfaen"/>
        </w:rPr>
        <w:t xml:space="preserve">, </w:t>
      </w:r>
      <w:r w:rsidR="00BF0FF6">
        <w:rPr>
          <w:rFonts w:ascii="GHEA Grapalat" w:hAnsi="GHEA Grapalat" w:cs="Sylfaen"/>
          <w:lang w:val="hy-AM"/>
        </w:rPr>
        <w:t>если выполнение контракта (соглашения) не является поэтапным</w:t>
      </w:r>
      <w:r w:rsidR="00BF0FF6">
        <w:rPr>
          <w:rFonts w:ascii="GHEA Grapalat" w:hAnsi="GHEA Grapalat" w:cs="Sylfaen"/>
        </w:rPr>
        <w:t>.</w:t>
      </w:r>
    </w:p>
    <w:p w14:paraId="4797C74E"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24C5CF55" w14:textId="1026E14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105A0" w:rsidRPr="002B487D">
        <w:rPr>
          <w:rFonts w:asciiTheme="minorHAnsi" w:hAnsiTheme="minorHAnsi"/>
          <w:i/>
        </w:rPr>
        <w:t xml:space="preserve">в </w:t>
      </w:r>
      <w:r w:rsidR="00E105A0" w:rsidRPr="00E105A0">
        <w:rPr>
          <w:rFonts w:ascii="GHEA Grapalat" w:hAnsi="GHEA Grapalat"/>
        </w:rPr>
        <w:t>одностороннем порядке утвержденного заявления-в виде неустойки (приложение 5.1) или наличных денег</w:t>
      </w:r>
      <w:r w:rsidR="00375E5E">
        <w:rPr>
          <w:rFonts w:ascii="GHEA Grapalat" w:hAnsi="GHEA Grapalat"/>
        </w:rPr>
        <w:t>.</w:t>
      </w:r>
    </w:p>
    <w:p w14:paraId="53AFBB1B" w14:textId="77777777"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14:paraId="17A9E2BD" w14:textId="294AE1D2"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E105A0">
        <w:rPr>
          <w:rFonts w:ascii="GHEA Grapalat" w:hAnsi="GHEA Grapalat"/>
          <w:lang w:val="hy-AM"/>
        </w:rPr>
        <w:t>2</w:t>
      </w:r>
      <w:r w:rsidR="00F65E20">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6B6C1DA9"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2DBAD4A8" w14:textId="77777777"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w:t>
      </w:r>
      <w:proofErr w:type="spellStart"/>
      <w:r w:rsidR="00D32092" w:rsidRPr="00E43087">
        <w:rPr>
          <w:rFonts w:ascii="GHEA Grapalat" w:hAnsi="GHEA Grapalat" w:cs="Sylfaen"/>
        </w:rPr>
        <w:t>драмов</w:t>
      </w:r>
      <w:proofErr w:type="spellEnd"/>
      <w:r w:rsidR="00D32092" w:rsidRPr="00E43087">
        <w:rPr>
          <w:rFonts w:ascii="GHEA Grapalat" w:hAnsi="GHEA Grapalat" w:cs="Sylfaen"/>
        </w:rPr>
        <w:t>,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w:t>
      </w:r>
      <w:r w:rsidR="00D32092" w:rsidRPr="000811C1">
        <w:rPr>
          <w:rFonts w:ascii="GHEA Grapalat" w:hAnsi="GHEA Grapalat" w:cs="Sylfaen"/>
        </w:rPr>
        <w:lastRenderedPageBreak/>
        <w:t xml:space="preserve">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14:paraId="1C6ABD77"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proofErr w:type="gramStart"/>
      <w:r w:rsidR="00125AA6" w:rsidRPr="009044F1">
        <w:rPr>
          <w:rFonts w:ascii="GHEA Grapalat" w:hAnsi="GHEA Grapalat"/>
        </w:rPr>
        <w:t>заключенный договор</w:t>
      </w:r>
      <w:proofErr w:type="gramEnd"/>
      <w:r w:rsidR="00125AA6" w:rsidRPr="009044F1">
        <w:rPr>
          <w:rFonts w:ascii="GHEA Grapalat" w:hAnsi="GHEA Grapalat"/>
        </w:rPr>
        <w:t xml:space="preserve">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45F346FC" w14:textId="77777777"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 xml:space="preserve">представляет требование о выплате обеспечения </w:t>
      </w:r>
      <w:proofErr w:type="gramStart"/>
      <w:r w:rsidRPr="0012082E">
        <w:rPr>
          <w:rFonts w:ascii="GHEA Grapalat" w:hAnsi="GHEA Grapalat"/>
        </w:rPr>
        <w:t>договора  и</w:t>
      </w:r>
      <w:proofErr w:type="gramEnd"/>
      <w:r w:rsidRPr="0012082E">
        <w:rPr>
          <w:rFonts w:ascii="GHEA Grapalat" w:hAnsi="GHEA Grapalat"/>
        </w:rPr>
        <w:t xml:space="preserve">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 xml:space="preserve">рабочих дней, следующих за днем возникновения основания для </w:t>
      </w:r>
      <w:proofErr w:type="spellStart"/>
      <w:r w:rsidRPr="0012082E">
        <w:rPr>
          <w:rFonts w:ascii="GHEA Grapalat" w:hAnsi="GHEA Grapalat"/>
        </w:rPr>
        <w:t>вылаты</w:t>
      </w:r>
      <w:proofErr w:type="spellEnd"/>
      <w:r w:rsidRPr="0012082E">
        <w:rPr>
          <w:rFonts w:ascii="GHEA Grapalat" w:hAnsi="GHEA Grapalat"/>
        </w:rPr>
        <w:t xml:space="preserve">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BF3134" w:rsidRPr="0012082E">
        <w:rPr>
          <w:rFonts w:ascii="GHEA Grapalat" w:hAnsi="GHEA Grapalat"/>
        </w:rPr>
        <w:t>письменно</w:t>
      </w:r>
      <w:r w:rsidRPr="0012082E">
        <w:rPr>
          <w:rFonts w:ascii="GHEA Grapalat" w:hAnsi="GHEA Grapalat"/>
        </w:rPr>
        <w:t>в</w:t>
      </w:r>
      <w:proofErr w:type="spellEnd"/>
      <w:r w:rsidRPr="0012082E">
        <w:rPr>
          <w:rFonts w:ascii="GHEA Grapalat" w:hAnsi="GHEA Grapalat"/>
        </w:rPr>
        <w:t xml:space="preserve"> течение двух рабочих дней после получения отказа</w:t>
      </w:r>
      <w:r>
        <w:rPr>
          <w:rFonts w:ascii="GHEA Grapalat" w:hAnsi="GHEA Grapalat"/>
        </w:rPr>
        <w:t>.</w:t>
      </w:r>
    </w:p>
    <w:p w14:paraId="20F719B3"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 xml:space="preserve">днем </w:t>
      </w:r>
      <w:proofErr w:type="gramStart"/>
      <w:r w:rsidR="00BF3134" w:rsidRPr="0012082E">
        <w:rPr>
          <w:rFonts w:ascii="GHEA Grapalat" w:hAnsi="GHEA Grapalat"/>
        </w:rPr>
        <w:t>возникновения основания возврата обеспечения</w:t>
      </w:r>
      <w:proofErr w:type="gramEnd"/>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14:paraId="42A1ADF0"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14:paraId="4F9A95B8"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14:paraId="786EA342" w14:textId="77777777"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3"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4" w:author="Inesa Kocharyan" w:date="2023-07-07T17:20:00Z">
        <w:r w:rsidRPr="00541249">
          <w:rPr>
            <w:rFonts w:ascii="GHEA Grapalat" w:hAnsi="GHEA Grapalat"/>
          </w:rPr>
          <w:t>.</w:t>
        </w:r>
      </w:ins>
    </w:p>
    <w:p w14:paraId="477A1F00" w14:textId="77777777"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14:paraId="33041EF0"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4023B228"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3476819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157897A" w14:textId="1F76047C"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p>
    <w:p w14:paraId="5641E9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9A9DD6E"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4A08D9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E63CDE3"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5DE71FB" w14:textId="77777777"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31C76EF8" w14:textId="77777777"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4AF8F031" w14:textId="77777777"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4B23684F" w14:textId="77777777"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286576BE" w14:textId="77777777"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7891AE8"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1DA25DA"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68EAE16D"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15D70C82" w14:textId="77777777"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76079F01" w14:textId="77777777"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D6BEA05" w14:textId="77777777"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FFD70A5" w14:textId="77777777" w:rsidR="000E1E78" w:rsidRPr="00570BBD" w:rsidRDefault="000E1E78" w:rsidP="000E1E78">
      <w:pPr>
        <w:jc w:val="both"/>
        <w:rPr>
          <w:rFonts w:ascii="GHEA Grapalat" w:hAnsi="GHEA Grapalat"/>
          <w:lang w:val="hy-AM"/>
        </w:rPr>
      </w:pPr>
      <w:r w:rsidRPr="00570BBD">
        <w:rPr>
          <w:rFonts w:ascii="GHEA Grapalat" w:hAnsi="GHEA Grapalat"/>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w:t>
      </w:r>
      <w:r w:rsidRPr="00570BBD">
        <w:rPr>
          <w:rFonts w:ascii="GHEA Grapalat" w:hAnsi="GHEA Grapalat"/>
        </w:rPr>
        <w:lastRenderedPageBreak/>
        <w:t>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8D757F0" w14:textId="77777777"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8555E8B" w14:textId="77777777"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4E18B17E" w14:textId="77777777"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14:paraId="245E150D" w14:textId="77777777"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85A6B3D" w14:textId="77777777"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4FD0E2FE" w14:textId="77777777"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BA11054" w14:textId="77777777"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CFC2921" w14:textId="77777777"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40C29CD2" w14:textId="77777777"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05070939"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w:t>
      </w:r>
      <w:r w:rsidRPr="00570BBD">
        <w:rPr>
          <w:rFonts w:ascii="GHEA Grapalat" w:hAnsi="GHEA Grapalat"/>
        </w:rPr>
        <w:lastRenderedPageBreak/>
        <w:t xml:space="preserve">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79F97684"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7244A999"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4F2B5854" w14:textId="77777777"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CE87132" w14:textId="77777777"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C4B6D79" w14:textId="77777777"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14:paraId="44B37A6C" w14:textId="77777777" w:rsidR="006356C0" w:rsidRDefault="006356C0">
      <w:pPr>
        <w:rPr>
          <w:rFonts w:ascii="GHEA Grapalat" w:hAnsi="GHEA Grapalat"/>
          <w:b/>
        </w:rPr>
      </w:pPr>
      <w:r>
        <w:rPr>
          <w:rFonts w:ascii="GHEA Grapalat" w:hAnsi="GHEA Grapalat"/>
          <w:b/>
        </w:rPr>
        <w:br w:type="page"/>
      </w:r>
    </w:p>
    <w:p w14:paraId="346C554E" w14:textId="77777777"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14:paraId="3B116388" w14:textId="77777777" w:rsidR="008842CE" w:rsidRPr="00374F4A" w:rsidRDefault="008842CE" w:rsidP="00B46D58">
      <w:pPr>
        <w:widowControl w:val="0"/>
        <w:spacing w:after="160"/>
        <w:jc w:val="center"/>
        <w:rPr>
          <w:rFonts w:ascii="GHEA Grapalat" w:hAnsi="GHEA Grapalat"/>
          <w:b/>
        </w:rPr>
      </w:pPr>
    </w:p>
    <w:p w14:paraId="25243C36" w14:textId="1A44A171" w:rsidR="00096865" w:rsidRPr="001C4533"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1C4533">
        <w:rPr>
          <w:rFonts w:ascii="GHEA Grapalat" w:hAnsi="GHEA Grapalat"/>
          <w:b/>
        </w:rPr>
        <w:t>ЗАПРОС КОТИРОВОК</w:t>
      </w:r>
    </w:p>
    <w:p w14:paraId="7A26BB5B" w14:textId="77777777" w:rsidR="00096865" w:rsidRPr="009044F1" w:rsidRDefault="00096865" w:rsidP="00B46D58">
      <w:pPr>
        <w:widowControl w:val="0"/>
        <w:spacing w:after="160"/>
        <w:jc w:val="center"/>
        <w:rPr>
          <w:rFonts w:ascii="GHEA Grapalat" w:hAnsi="GHEA Grapalat"/>
        </w:rPr>
      </w:pPr>
    </w:p>
    <w:p w14:paraId="3AEE86C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6BB619F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40E50F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44453D0"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C50551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30DD1704" w14:textId="77777777"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2CC8CF3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14:paraId="2EC1635E"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4C0DDB73"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4AA89D7F"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5"/>
        <w:t>15</w:t>
      </w:r>
    </w:p>
    <w:p w14:paraId="71872750"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5" w:author="Vardan" w:date="2020-06-03T18:32:00Z">
        <w:r w:rsidR="002C0665" w:rsidDel="00C14716">
          <w:rPr>
            <w:rFonts w:ascii="GHEA Grapalat" w:hAnsi="GHEA Grapalat"/>
          </w:rPr>
          <w:delText>,</w:delText>
        </w:r>
      </w:del>
      <w:ins w:id="6"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68FC1F6C" w14:textId="77777777" w:rsidR="00F27A50" w:rsidRPr="00A56AF7" w:rsidRDefault="005E7AC1" w:rsidP="00074F4F">
      <w:pPr>
        <w:pStyle w:val="norm"/>
        <w:widowControl w:val="0"/>
        <w:tabs>
          <w:tab w:val="left" w:pos="1134"/>
        </w:tabs>
        <w:spacing w:after="160" w:line="276" w:lineRule="auto"/>
        <w:ind w:firstLine="567"/>
        <w:rPr>
          <w:rFonts w:ascii="GHEA Grapalat" w:hAnsi="GHEA Grapalat"/>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r w:rsidR="00074F4F">
        <w:rPr>
          <w:rFonts w:ascii="GHEA Grapalat" w:hAnsi="GHEA Grapalat"/>
          <w:sz w:val="24"/>
          <w:szCs w:val="24"/>
        </w:rPr>
        <w:t xml:space="preserve">- </w:t>
      </w:r>
      <w:r w:rsidR="00D70ABA" w:rsidRPr="00A56AF7">
        <w:rPr>
          <w:rFonts w:ascii="GHEA Grapalat" w:hAnsi="GHEA Grapalat" w:cs="Courier New"/>
          <w:sz w:val="20"/>
          <w:lang w:eastAsia="en-US" w:bidi="ar-SA"/>
        </w:rPr>
        <w:t>-</w:t>
      </w:r>
      <w:proofErr w:type="spellStart"/>
      <w:r w:rsidR="00BF154A">
        <w:rPr>
          <w:rFonts w:ascii="GHEA Grapalat" w:hAnsi="GHEA Grapalat"/>
          <w:sz w:val="24"/>
          <w:szCs w:val="24"/>
        </w:rPr>
        <w:t>утвержденое</w:t>
      </w:r>
      <w:proofErr w:type="spellEnd"/>
      <w:r w:rsidR="00BF154A">
        <w:rPr>
          <w:rFonts w:ascii="GHEA Grapalat" w:hAnsi="GHEA Grapalat"/>
          <w:sz w:val="24"/>
          <w:szCs w:val="24"/>
        </w:rPr>
        <w:t xml:space="preserve"> им заверение</w:t>
      </w:r>
      <w:r w:rsidR="00BF154A" w:rsidRPr="00DC5D72">
        <w:rPr>
          <w:rFonts w:ascii="GHEA Grapalat" w:hAnsi="GHEA Grapalat"/>
          <w:sz w:val="24"/>
          <w:szCs w:val="24"/>
        </w:rPr>
        <w:t xml:space="preserve">, </w:t>
      </w:r>
      <w:r w:rsidR="00BF154A" w:rsidRPr="00391653">
        <w:rPr>
          <w:rFonts w:ascii="GHEA Grapalat" w:hAnsi="GHEA Grapalat"/>
          <w:sz w:val="24"/>
          <w:szCs w:val="24"/>
        </w:rPr>
        <w:t>согласно приложению N 1.1</w:t>
      </w:r>
      <w:r w:rsidR="00BF154A">
        <w:rPr>
          <w:rFonts w:ascii="GHEA Grapalat" w:hAnsi="GHEA Grapalat"/>
          <w:sz w:val="24"/>
          <w:szCs w:val="24"/>
        </w:rPr>
        <w:t>,</w:t>
      </w:r>
      <w:r w:rsidR="00BF154A" w:rsidRPr="00391653">
        <w:rPr>
          <w:rFonts w:ascii="GHEA Grapalat" w:hAnsi="GHEA Grapalat"/>
          <w:sz w:val="24"/>
          <w:szCs w:val="24"/>
        </w:rPr>
        <w:t xml:space="preserve"> </w:t>
      </w:r>
      <w:r w:rsidR="00BF154A" w:rsidRPr="00DC5D72">
        <w:rPr>
          <w:rFonts w:ascii="GHEA Grapalat" w:hAnsi="GHEA Grapalat"/>
          <w:sz w:val="24"/>
          <w:szCs w:val="24"/>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BF154A">
        <w:rPr>
          <w:rFonts w:ascii="GHEA Grapalat" w:hAnsi="GHEA Grapalat"/>
          <w:sz w:val="24"/>
          <w:szCs w:val="24"/>
        </w:rPr>
        <w:lastRenderedPageBreak/>
        <w:t>приборов</w:t>
      </w:r>
      <w:r w:rsidR="00BF154A"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BF154A">
        <w:rPr>
          <w:rFonts w:ascii="GHEA Grapalat" w:hAnsi="GHEA Grapalat"/>
          <w:sz w:val="24"/>
          <w:szCs w:val="24"/>
        </w:rPr>
        <w:t>.</w:t>
      </w:r>
      <w:r w:rsidR="00BF154A" w:rsidRPr="00DC5D72">
        <w:rPr>
          <w:rFonts w:ascii="GHEA Grapalat" w:hAnsi="GHEA Grapalat"/>
          <w:sz w:val="24"/>
          <w:szCs w:val="24"/>
        </w:rPr>
        <w:t xml:space="preserve"> </w:t>
      </w:r>
      <w:proofErr w:type="gramStart"/>
      <w:r w:rsidR="00BF154A">
        <w:rPr>
          <w:rFonts w:ascii="GHEA Grapalat" w:hAnsi="GHEA Grapalat"/>
          <w:sz w:val="24"/>
          <w:szCs w:val="24"/>
        </w:rPr>
        <w:t>Заверение</w:t>
      </w:r>
      <w:proofErr w:type="gramEnd"/>
      <w:r w:rsidR="00BF154A">
        <w:rPr>
          <w:rFonts w:ascii="GHEA Grapalat" w:hAnsi="GHEA Grapalat"/>
          <w:sz w:val="24"/>
          <w:szCs w:val="24"/>
        </w:rPr>
        <w:t xml:space="preserve"> </w:t>
      </w:r>
      <w:r w:rsidR="00BF154A" w:rsidRPr="00DC5D72">
        <w:rPr>
          <w:rFonts w:ascii="GHEA Grapalat" w:hAnsi="GHEA Grapalat"/>
          <w:sz w:val="24"/>
          <w:szCs w:val="24"/>
        </w:rPr>
        <w:t xml:space="preserve">предусмотренное настоящим подпунктом, также </w:t>
      </w:r>
      <w:r w:rsidR="0094010C">
        <w:rPr>
          <w:rFonts w:ascii="GHEA Grapalat" w:hAnsi="GHEA Grapalat"/>
          <w:sz w:val="24"/>
          <w:szCs w:val="24"/>
        </w:rPr>
        <w:t>у</w:t>
      </w:r>
      <w:r w:rsidR="00BF154A" w:rsidRPr="00DC5D72">
        <w:rPr>
          <w:rFonts w:ascii="GHEA Grapalat" w:hAnsi="GHEA Grapalat"/>
          <w:sz w:val="24"/>
          <w:szCs w:val="24"/>
        </w:rPr>
        <w:t>тверждается отдельным приложением к заключаемому договору</w:t>
      </w:r>
      <w:r w:rsidR="00BF154A">
        <w:rPr>
          <w:rFonts w:ascii="GHEA Grapalat" w:hAnsi="GHEA Grapalat"/>
          <w:sz w:val="24"/>
          <w:szCs w:val="24"/>
        </w:rPr>
        <w:t>.</w:t>
      </w:r>
      <w:r w:rsidR="00E63C0F" w:rsidRPr="00A56AF7">
        <w:rPr>
          <w:rStyle w:val="af6"/>
          <w:rFonts w:ascii="GHEA Grapalat" w:hAnsi="GHEA Grapalat"/>
        </w:rPr>
        <w:footnoteReference w:customMarkFollows="1" w:id="6"/>
        <w:t>17</w:t>
      </w:r>
      <w:r w:rsidR="00F27A50" w:rsidRPr="00A56AF7">
        <w:rPr>
          <w:rFonts w:ascii="GHEA Grapalat" w:hAnsi="GHEA Grapalat"/>
        </w:rPr>
        <w:t xml:space="preserve"> </w:t>
      </w:r>
    </w:p>
    <w:p w14:paraId="2B4E59B6" w14:textId="77777777" w:rsidR="008B1F31" w:rsidRDefault="008B1F31" w:rsidP="008B1F31">
      <w:pPr>
        <w:widowControl w:val="0"/>
        <w:spacing w:after="160" w:line="360" w:lineRule="auto"/>
        <w:jc w:val="center"/>
        <w:rPr>
          <w:rFonts w:ascii="GHEA Grapalat" w:hAnsi="GHEA Grapalat"/>
          <w:b/>
        </w:rPr>
      </w:pPr>
    </w:p>
    <w:p w14:paraId="77D46F09" w14:textId="77777777"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2BB496E5" w14:textId="77777777"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4A0D94F3" w14:textId="48B84149"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1C4533">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6180C3E" w14:textId="77777777"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39A5175" w14:textId="77777777"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3233D26B" w14:textId="77777777"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091C0F58" w14:textId="77777777"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14:paraId="1485467D" w14:textId="77777777"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57EDE0A2" w14:textId="77777777"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5BCF7BAB" w14:textId="77777777"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41C840A3" w14:textId="77777777" w:rsidR="00B01410" w:rsidRDefault="00B01410">
      <w:pPr>
        <w:rPr>
          <w:ins w:id="7" w:author="Inesa Kocharyan" w:date="2024-02-12T14:54:00Z"/>
          <w:rFonts w:ascii="GHEA Grapalat" w:hAnsi="GHEA Grapalat"/>
          <w:b/>
        </w:rPr>
      </w:pPr>
      <w:ins w:id="8" w:author="Inesa Kocharyan" w:date="2024-02-12T14:54:00Z">
        <w:r>
          <w:rPr>
            <w:rFonts w:ascii="GHEA Grapalat" w:hAnsi="GHEA Grapalat"/>
            <w:b/>
          </w:rPr>
          <w:br w:type="page"/>
        </w:r>
      </w:ins>
    </w:p>
    <w:p w14:paraId="3A648E2C"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3EAF0979" w14:textId="657E98BC"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1C4533">
        <w:rPr>
          <w:rFonts w:ascii="GHEA Grapalat" w:hAnsi="GHEA Grapalat"/>
          <w:b/>
          <w:sz w:val="24"/>
          <w:szCs w:val="24"/>
        </w:rPr>
        <w:t>запр</w:t>
      </w:r>
      <w:r w:rsidR="00A11C6E">
        <w:rPr>
          <w:rFonts w:ascii="GHEA Grapalat" w:hAnsi="GHEA Grapalat"/>
          <w:b/>
          <w:sz w:val="24"/>
          <w:szCs w:val="24"/>
        </w:rPr>
        <w:t>о</w:t>
      </w:r>
      <w:r w:rsidR="001C4533">
        <w:rPr>
          <w:rFonts w:ascii="GHEA Grapalat" w:hAnsi="GHEA Grapalat"/>
          <w:b/>
          <w:sz w:val="24"/>
          <w:szCs w:val="24"/>
        </w:rPr>
        <w:t>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442157">
        <w:rPr>
          <w:rFonts w:ascii="GHEA Grapalat" w:hAnsi="GHEA Grapalat"/>
          <w:i/>
          <w:lang w:val="en-US"/>
        </w:rPr>
        <w:t>OBT</w:t>
      </w:r>
      <w:r w:rsidR="00442157" w:rsidRPr="007E2646">
        <w:rPr>
          <w:rFonts w:ascii="GHEA Grapalat" w:hAnsi="GHEA Grapalat"/>
          <w:i/>
        </w:rPr>
        <w:t>-</w:t>
      </w:r>
      <w:proofErr w:type="spellStart"/>
      <w:r w:rsidR="00442157">
        <w:rPr>
          <w:rFonts w:ascii="GHEA Grapalat" w:hAnsi="GHEA Grapalat"/>
          <w:i/>
          <w:lang w:val="en-US"/>
        </w:rPr>
        <w:t>GHASHDzB</w:t>
      </w:r>
      <w:proofErr w:type="spellEnd"/>
      <w:r w:rsidR="00442157" w:rsidRPr="007E2646">
        <w:rPr>
          <w:rFonts w:ascii="GHEA Grapalat" w:hAnsi="GHEA Grapalat"/>
          <w:i/>
        </w:rPr>
        <w:t>-2</w:t>
      </w:r>
      <w:r w:rsidR="00D13433">
        <w:rPr>
          <w:rFonts w:ascii="GHEA Grapalat" w:hAnsi="GHEA Grapalat"/>
          <w:i/>
        </w:rPr>
        <w:t>6</w:t>
      </w:r>
      <w:r w:rsidR="00442157" w:rsidRPr="007E2646">
        <w:rPr>
          <w:rFonts w:ascii="GHEA Grapalat" w:hAnsi="GHEA Grapalat"/>
          <w:i/>
        </w:rPr>
        <w:t>/01</w:t>
      </w:r>
    </w:p>
    <w:p w14:paraId="5C0B387A" w14:textId="77777777" w:rsidR="00B2572B" w:rsidRPr="00374F4A" w:rsidRDefault="00B2572B" w:rsidP="00B46D58">
      <w:pPr>
        <w:widowControl w:val="0"/>
        <w:spacing w:after="120"/>
        <w:jc w:val="center"/>
        <w:rPr>
          <w:rFonts w:ascii="GHEA Grapalat" w:hAnsi="GHEA Grapalat" w:cs="Sylfaen"/>
          <w:b/>
        </w:rPr>
      </w:pPr>
    </w:p>
    <w:p w14:paraId="35829223"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6D2D1F2E" w14:textId="49600414"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1C4533">
        <w:rPr>
          <w:rFonts w:ascii="GHEA Grapalat" w:hAnsi="GHEA Grapalat"/>
          <w:color w:val="auto"/>
          <w:sz w:val="24"/>
          <w:szCs w:val="24"/>
        </w:rPr>
        <w:t>запрос котировок</w:t>
      </w:r>
    </w:p>
    <w:p w14:paraId="77121913" w14:textId="77777777" w:rsidR="00B2572B" w:rsidRPr="00374F4A" w:rsidRDefault="00B2572B" w:rsidP="00B46D58">
      <w:pPr>
        <w:widowControl w:val="0"/>
        <w:spacing w:after="120"/>
        <w:jc w:val="center"/>
        <w:rPr>
          <w:rFonts w:ascii="GHEA Grapalat" w:hAnsi="GHEA Grapalat"/>
        </w:rPr>
      </w:pPr>
    </w:p>
    <w:p w14:paraId="0C58E75D"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9B09F32"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17D814C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7A231C5"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045C28BD" w14:textId="200464AC" w:rsidR="00374F4A" w:rsidRPr="00BD0FD1" w:rsidRDefault="00A11C6E" w:rsidP="00B46D58">
      <w:pPr>
        <w:jc w:val="both"/>
        <w:rPr>
          <w:rFonts w:ascii="GHEA Grapalat" w:hAnsi="GHEA Grapalat" w:cs="Sylfaen"/>
        </w:rPr>
      </w:pPr>
      <w:r>
        <w:rPr>
          <w:rFonts w:ascii="GHEA Grapalat" w:hAnsi="GHEA Grapalat"/>
        </w:rPr>
        <w:t xml:space="preserve">Армянский театр оперы и балета имени А. А. </w:t>
      </w:r>
      <w:proofErr w:type="spellStart"/>
      <w:r>
        <w:rPr>
          <w:rFonts w:ascii="GHEA Grapalat" w:hAnsi="GHEA Grapalat"/>
        </w:rPr>
        <w:t>Спендиарова</w:t>
      </w:r>
      <w:proofErr w:type="spellEnd"/>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442157">
        <w:rPr>
          <w:rFonts w:ascii="GHEA Grapalat" w:hAnsi="GHEA Grapalat"/>
          <w:i/>
          <w:lang w:val="en-US"/>
        </w:rPr>
        <w:t>OBT</w:t>
      </w:r>
      <w:r w:rsidR="00442157" w:rsidRPr="007E2646">
        <w:rPr>
          <w:rFonts w:ascii="GHEA Grapalat" w:hAnsi="GHEA Grapalat"/>
          <w:i/>
        </w:rPr>
        <w:t>-</w:t>
      </w:r>
      <w:proofErr w:type="spellStart"/>
      <w:r w:rsidR="00442157">
        <w:rPr>
          <w:rFonts w:ascii="GHEA Grapalat" w:hAnsi="GHEA Grapalat"/>
          <w:i/>
          <w:lang w:val="en-US"/>
        </w:rPr>
        <w:t>GHASHDzB</w:t>
      </w:r>
      <w:proofErr w:type="spellEnd"/>
      <w:r w:rsidR="00442157" w:rsidRPr="007E2646">
        <w:rPr>
          <w:rFonts w:ascii="GHEA Grapalat" w:hAnsi="GHEA Grapalat"/>
          <w:i/>
        </w:rPr>
        <w:t>-2</w:t>
      </w:r>
      <w:r w:rsidR="00D13433">
        <w:rPr>
          <w:rFonts w:ascii="GHEA Grapalat" w:hAnsi="GHEA Grapalat"/>
          <w:i/>
        </w:rPr>
        <w:t>6</w:t>
      </w:r>
      <w:r w:rsidR="00442157" w:rsidRPr="007E2646">
        <w:rPr>
          <w:rFonts w:ascii="GHEA Grapalat" w:hAnsi="GHEA Grapalat"/>
          <w:i/>
        </w:rPr>
        <w:t>/01</w:t>
      </w:r>
    </w:p>
    <w:p w14:paraId="5E9389CA"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5D19EDE3" w14:textId="0B90E103" w:rsidR="00374F4A" w:rsidRPr="00DA5EA0" w:rsidRDefault="001C4533" w:rsidP="00B46D58">
      <w:pPr>
        <w:spacing w:after="160"/>
        <w:jc w:val="both"/>
        <w:rPr>
          <w:rFonts w:ascii="GHEA Grapalat" w:hAnsi="GHEA Grapalat"/>
        </w:rPr>
      </w:pP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46C7FFB2"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01A92E87"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26AA2DF"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5FF716D5"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533DC2C" w14:textId="77777777" w:rsidR="000612B9" w:rsidRDefault="000612B9" w:rsidP="00B46D58">
      <w:pPr>
        <w:jc w:val="both"/>
        <w:rPr>
          <w:rFonts w:ascii="GHEA Grapalat" w:hAnsi="GHEA Grapalat"/>
        </w:rPr>
      </w:pPr>
    </w:p>
    <w:p w14:paraId="519241F3"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72F8E96E"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52201F37" w14:textId="77777777" w:rsidR="000612B9" w:rsidRDefault="000612B9" w:rsidP="00B46D58">
      <w:pPr>
        <w:jc w:val="both"/>
        <w:rPr>
          <w:rFonts w:ascii="GHEA Grapalat" w:hAnsi="GHEA Grapalat"/>
        </w:rPr>
      </w:pPr>
    </w:p>
    <w:p w14:paraId="355A5D5E"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66BCB790"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70DAF609" w14:textId="77777777" w:rsidR="00B138F3" w:rsidRDefault="00B138F3" w:rsidP="00B46D58">
      <w:pPr>
        <w:jc w:val="both"/>
        <w:rPr>
          <w:rFonts w:ascii="GHEA Grapalat" w:hAnsi="GHEA Grapalat"/>
        </w:rPr>
      </w:pPr>
    </w:p>
    <w:p w14:paraId="1B1DB899"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5E3F8CD6"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470AE3FB" w14:textId="77777777" w:rsidR="00B138F3" w:rsidRDefault="00B138F3" w:rsidP="00F96993">
      <w:pPr>
        <w:jc w:val="both"/>
        <w:rPr>
          <w:rFonts w:ascii="GHEA Grapalat" w:hAnsi="GHEA Grapalat"/>
        </w:rPr>
      </w:pPr>
    </w:p>
    <w:p w14:paraId="07D8DFCA"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60E066D"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319465D" w14:textId="77777777" w:rsidR="00B16483" w:rsidRDefault="00B16483" w:rsidP="00F96993">
      <w:pPr>
        <w:jc w:val="both"/>
        <w:rPr>
          <w:rFonts w:ascii="GHEA Grapalat" w:hAnsi="GHEA Grapalat"/>
          <w:sz w:val="18"/>
          <w:szCs w:val="18"/>
        </w:rPr>
      </w:pPr>
    </w:p>
    <w:p w14:paraId="7BAD0B30"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3893337D"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22B2758" w14:textId="77777777" w:rsidR="00B16483" w:rsidRPr="00D3436F" w:rsidRDefault="00B16483" w:rsidP="00B16483">
      <w:pPr>
        <w:tabs>
          <w:tab w:val="left" w:pos="7371"/>
        </w:tabs>
        <w:spacing w:after="160"/>
        <w:ind w:left="3544" w:firstLine="3"/>
        <w:jc w:val="both"/>
        <w:rPr>
          <w:rFonts w:ascii="GHEA Grapalat" w:hAnsi="GHEA Grapalat"/>
          <w:sz w:val="16"/>
        </w:rPr>
      </w:pPr>
    </w:p>
    <w:p w14:paraId="4C9101C8"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71FE32F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FF53DDD" w14:textId="77777777"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14:paraId="3E5319EE" w14:textId="77777777"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14:paraId="1516A6B7" w14:textId="77777777" w:rsidR="00E1773C" w:rsidRPr="00AD67F0" w:rsidRDefault="00E1773C" w:rsidP="00E1773C">
      <w:pPr>
        <w:rPr>
          <w:rFonts w:ascii="GHEA Grapalat" w:hAnsi="GHEA Grapalat"/>
          <w:i/>
          <w:sz w:val="16"/>
          <w:vertAlign w:val="superscript"/>
          <w:lang w:val="es-ES"/>
        </w:rPr>
      </w:pPr>
    </w:p>
    <w:p w14:paraId="2106797F" w14:textId="2CF7B610" w:rsidR="00E1773C" w:rsidRPr="00AD67F0" w:rsidRDefault="00E1773C" w:rsidP="00E1773C">
      <w:pPr>
        <w:rPr>
          <w:rFonts w:ascii="GHEA Grapalat" w:hAnsi="GHEA Grapalat" w:cs="Sylfaen"/>
          <w:sz w:val="20"/>
          <w:lang w:val="hy-AM"/>
        </w:rPr>
      </w:pPr>
      <w:r w:rsidRPr="00AD67F0">
        <w:rPr>
          <w:rFonts w:ascii="GHEA Grapalat" w:hAnsi="GHEA Grapalat"/>
          <w:lang w:val="hy-AM"/>
        </w:rPr>
        <w:lastRenderedPageBreak/>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1C4533">
        <w:rPr>
          <w:rFonts w:ascii="GHEA Grapalat" w:hAnsi="GHEA Grapalat"/>
        </w:rPr>
        <w:t>запрос котировок</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442157">
        <w:rPr>
          <w:rFonts w:ascii="GHEA Grapalat" w:hAnsi="GHEA Grapalat"/>
          <w:i/>
          <w:lang w:val="en-US"/>
        </w:rPr>
        <w:t>OBT</w:t>
      </w:r>
      <w:r w:rsidR="00442157" w:rsidRPr="007E2646">
        <w:rPr>
          <w:rFonts w:ascii="GHEA Grapalat" w:hAnsi="GHEA Grapalat"/>
          <w:i/>
        </w:rPr>
        <w:t>-</w:t>
      </w:r>
      <w:proofErr w:type="spellStart"/>
      <w:r w:rsidR="00442157">
        <w:rPr>
          <w:rFonts w:ascii="GHEA Grapalat" w:hAnsi="GHEA Grapalat"/>
          <w:i/>
          <w:lang w:val="en-US"/>
        </w:rPr>
        <w:t>GHASHDzB</w:t>
      </w:r>
      <w:proofErr w:type="spellEnd"/>
      <w:r w:rsidR="00442157" w:rsidRPr="007E2646">
        <w:rPr>
          <w:rFonts w:ascii="GHEA Grapalat" w:hAnsi="GHEA Grapalat"/>
          <w:i/>
        </w:rPr>
        <w:t>-2</w:t>
      </w:r>
      <w:r w:rsidR="00D13433">
        <w:rPr>
          <w:rFonts w:ascii="GHEA Grapalat" w:hAnsi="GHEA Grapalat"/>
          <w:i/>
        </w:rPr>
        <w:t>6</w:t>
      </w:r>
      <w:r w:rsidR="00442157" w:rsidRPr="007E2646">
        <w:rPr>
          <w:rFonts w:ascii="GHEA Grapalat" w:hAnsi="GHEA Grapalat"/>
          <w:i/>
        </w:rPr>
        <w:t>/01</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14:paraId="106FCDC3" w14:textId="77777777"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14:paraId="2C357667" w14:textId="77777777"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3B0E7B">
        <w:rPr>
          <w:rFonts w:ascii="GHEA Grapalat" w:hAnsi="GHEA Grapalat"/>
          <w:color w:val="000000" w:themeColor="text1"/>
        </w:rPr>
        <w:t>приглашением  представить</w:t>
      </w:r>
      <w:proofErr w:type="gramEnd"/>
      <w:r w:rsidRPr="003B0E7B">
        <w:rPr>
          <w:rFonts w:ascii="GHEA Grapalat" w:hAnsi="GHEA Grapalat"/>
          <w:color w:val="000000" w:themeColor="text1"/>
        </w:rPr>
        <w:t xml:space="preserve"> обеспечение квалификации</w:t>
      </w:r>
      <w:r w:rsidR="00952531" w:rsidRPr="003B0E7B">
        <w:rPr>
          <w:rFonts w:ascii="GHEA Grapalat" w:hAnsi="GHEA Grapalat"/>
        </w:rPr>
        <w:t>,</w:t>
      </w:r>
    </w:p>
    <w:p w14:paraId="1A0C089D" w14:textId="2D38FD97" w:rsidR="006B3E56" w:rsidRPr="00DE3244" w:rsidRDefault="006B3E56" w:rsidP="00DE3244">
      <w:pPr>
        <w:pStyle w:val="aff3"/>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1C4533">
        <w:rPr>
          <w:rFonts w:ascii="GHEA Grapalat" w:hAnsi="GHEA Grapalat"/>
        </w:rPr>
        <w:t>запрос котировок</w:t>
      </w:r>
      <w:r w:rsidR="00305944" w:rsidRPr="00DE3244">
        <w:rPr>
          <w:rFonts w:ascii="GHEA Grapalat" w:hAnsi="GHEA Grapalat"/>
        </w:rPr>
        <w:t xml:space="preserve"> </w:t>
      </w:r>
      <w:r w:rsidRPr="00DE3244">
        <w:rPr>
          <w:rFonts w:ascii="GHEA Grapalat" w:hAnsi="GHEA Grapalat"/>
        </w:rPr>
        <w:t xml:space="preserve">под кодом </w:t>
      </w:r>
      <w:r w:rsidR="00442157">
        <w:rPr>
          <w:rFonts w:ascii="GHEA Grapalat" w:hAnsi="GHEA Grapalat"/>
          <w:i/>
          <w:lang w:val="en-US"/>
        </w:rPr>
        <w:t>OBT</w:t>
      </w:r>
      <w:r w:rsidR="00442157" w:rsidRPr="007E2646">
        <w:rPr>
          <w:rFonts w:ascii="GHEA Grapalat" w:hAnsi="GHEA Grapalat"/>
          <w:i/>
        </w:rPr>
        <w:t>-</w:t>
      </w:r>
      <w:proofErr w:type="spellStart"/>
      <w:r w:rsidR="00442157">
        <w:rPr>
          <w:rFonts w:ascii="GHEA Grapalat" w:hAnsi="GHEA Grapalat"/>
          <w:i/>
          <w:lang w:val="en-US"/>
        </w:rPr>
        <w:t>GHASHDzB</w:t>
      </w:r>
      <w:proofErr w:type="spellEnd"/>
      <w:r w:rsidR="00442157" w:rsidRPr="007E2646">
        <w:rPr>
          <w:rFonts w:ascii="GHEA Grapalat" w:hAnsi="GHEA Grapalat"/>
          <w:i/>
        </w:rPr>
        <w:t>-2</w:t>
      </w:r>
      <w:r w:rsidR="00D13433">
        <w:rPr>
          <w:rFonts w:ascii="GHEA Grapalat" w:hAnsi="GHEA Grapalat"/>
          <w:i/>
        </w:rPr>
        <w:t>6</w:t>
      </w:r>
      <w:r w:rsidR="00442157" w:rsidRPr="007E2646">
        <w:rPr>
          <w:rFonts w:ascii="GHEA Grapalat" w:hAnsi="GHEA Grapalat"/>
          <w:i/>
        </w:rPr>
        <w:t>/01</w:t>
      </w:r>
    </w:p>
    <w:p w14:paraId="5AB3358B" w14:textId="77777777"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2819EC6A" w14:textId="61819CC0"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1C4533">
        <w:rPr>
          <w:rFonts w:ascii="GHEA Grapalat" w:hAnsi="GHEA Grapalat"/>
        </w:rPr>
        <w:t>запрос котировок</w:t>
      </w:r>
      <w:r>
        <w:rPr>
          <w:rFonts w:ascii="GHEA Grapalat" w:hAnsi="GHEA Grapalat"/>
        </w:rPr>
        <w:t xml:space="preserve"> случая     одновременного </w:t>
      </w:r>
    </w:p>
    <w:p w14:paraId="058F6CF6"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A53D3A9"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CEBE060"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00B7E84"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4017E46"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85601B2"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14:paraId="268BE155" w14:textId="77777777" w:rsidR="00D4396D" w:rsidRDefault="00D4396D" w:rsidP="00D4396D">
      <w:pPr>
        <w:widowControl w:val="0"/>
        <w:spacing w:after="160"/>
        <w:contextualSpacing/>
        <w:jc w:val="both"/>
        <w:rPr>
          <w:rFonts w:ascii="GHEA Grapalat" w:hAnsi="GHEA Grapalat"/>
        </w:rPr>
      </w:pPr>
      <w:proofErr w:type="gramStart"/>
      <w:r>
        <w:rPr>
          <w:rFonts w:ascii="GHEA Grapalat" w:hAnsi="GHEA Grapalat"/>
        </w:rPr>
        <w:t>Ниже  --------------------------------------------</w:t>
      </w:r>
      <w:r w:rsidR="001849D9">
        <w:rPr>
          <w:rFonts w:ascii="GHEA Grapalat" w:hAnsi="GHEA Grapalat"/>
        </w:rPr>
        <w:t>----------------------</w:t>
      </w:r>
      <w:proofErr w:type="gramEnd"/>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14:paraId="5F504149" w14:textId="77777777"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14:paraId="24E56B55" w14:textId="77777777"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proofErr w:type="gramStart"/>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7"/>
        <w:t>**</w:t>
      </w:r>
      <w:r w:rsidR="006B3E56" w:rsidRPr="001849D9">
        <w:rPr>
          <w:rFonts w:ascii="GHEA Grapalat" w:hAnsi="GHEA Grapalat"/>
        </w:rPr>
        <w:t xml:space="preserve"> </w:t>
      </w:r>
      <w:r>
        <w:rPr>
          <w:rFonts w:ascii="GHEA Grapalat" w:hAnsi="GHEA Grapalat"/>
        </w:rPr>
        <w:t>.</w:t>
      </w:r>
      <w:proofErr w:type="gramEnd"/>
    </w:p>
    <w:p w14:paraId="10535F3E" w14:textId="77777777" w:rsidR="006B3E56" w:rsidDel="00DB151B" w:rsidRDefault="006B3E56" w:rsidP="00B46D58">
      <w:pPr>
        <w:jc w:val="both"/>
        <w:rPr>
          <w:del w:id="9" w:author="Inesa Kocharyan" w:date="2024-02-09T17:00:00Z"/>
          <w:rFonts w:ascii="GHEA Grapalat" w:hAnsi="GHEA Grapalat"/>
        </w:rPr>
      </w:pPr>
    </w:p>
    <w:p w14:paraId="69798C50" w14:textId="77777777" w:rsidR="00923711" w:rsidDel="00DB151B" w:rsidRDefault="00923711">
      <w:pPr>
        <w:rPr>
          <w:del w:id="10" w:author="Inesa Kocharyan" w:date="2024-02-09T17:00:00Z"/>
          <w:rFonts w:ascii="GHEA Grapalat" w:hAnsi="GHEA Grapalat"/>
        </w:rPr>
      </w:pPr>
    </w:p>
    <w:p w14:paraId="7708BB24" w14:textId="77777777" w:rsidR="00110534" w:rsidRDefault="00F36AD3" w:rsidP="00B46D58">
      <w:pPr>
        <w:jc w:val="both"/>
        <w:rPr>
          <w:rFonts w:ascii="GHEA Grapalat" w:hAnsi="GHEA Grapalat"/>
        </w:rPr>
      </w:pPr>
      <w:del w:id="11" w:author="Inesa Kocharyan" w:date="2024-02-09T17:00:00Z">
        <w:r w:rsidDel="00DB151B">
          <w:rPr>
            <w:rFonts w:ascii="GHEA Grapalat" w:hAnsi="GHEA Grapalat"/>
          </w:rPr>
          <w:delText xml:space="preserve"> </w:delText>
        </w:r>
      </w:del>
    </w:p>
    <w:p w14:paraId="25004B5E" w14:textId="77777777" w:rsidR="006B3E56" w:rsidRPr="000858EB" w:rsidRDefault="00DB151B" w:rsidP="002B05FA">
      <w:pPr>
        <w:ind w:firstLine="708"/>
        <w:jc w:val="both"/>
        <w:rPr>
          <w:rFonts w:ascii="GHEA Grapalat" w:hAnsi="GHEA Grapalat"/>
        </w:rPr>
      </w:pPr>
      <w:r w:rsidRPr="00DB151B">
        <w:rPr>
          <w:rFonts w:ascii="GHEA Grapalat" w:hAnsi="GHEA Grapalat"/>
        </w:rPr>
        <w:lastRenderedPageBreak/>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8"/>
        <w:t>***</w:t>
      </w:r>
      <w:r w:rsidR="00DA5D3D" w:rsidRPr="000858EB">
        <w:rPr>
          <w:rFonts w:ascii="GHEA Grapalat" w:hAnsi="GHEA Grapalat"/>
        </w:rPr>
        <w:t xml:space="preserve"> </w:t>
      </w:r>
    </w:p>
    <w:p w14:paraId="17580F38" w14:textId="77777777" w:rsidR="00F855BB" w:rsidRDefault="00F855BB" w:rsidP="00B46D58">
      <w:pPr>
        <w:tabs>
          <w:tab w:val="left" w:pos="7371"/>
        </w:tabs>
        <w:spacing w:after="160"/>
        <w:ind w:left="3544" w:firstLine="3"/>
        <w:jc w:val="both"/>
        <w:rPr>
          <w:rFonts w:ascii="GHEA Grapalat" w:hAnsi="GHEA Grapalat"/>
          <w:sz w:val="16"/>
          <w:lang w:val="hy-AM"/>
        </w:rPr>
      </w:pPr>
    </w:p>
    <w:p w14:paraId="284CA86B"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1FE5D8E1" w14:textId="77777777" w:rsidR="006B3E56" w:rsidRPr="00D3436F" w:rsidRDefault="006B3E56" w:rsidP="00B46D58">
      <w:pPr>
        <w:tabs>
          <w:tab w:val="left" w:pos="7371"/>
        </w:tabs>
        <w:spacing w:after="160"/>
        <w:ind w:left="3544" w:firstLine="3"/>
        <w:jc w:val="both"/>
        <w:rPr>
          <w:rFonts w:ascii="GHEA Grapalat" w:hAnsi="GHEA Grapalat"/>
          <w:sz w:val="16"/>
        </w:rPr>
      </w:pPr>
    </w:p>
    <w:p w14:paraId="4FBDF891" w14:textId="77777777" w:rsidR="006B3E56" w:rsidRPr="00770B03" w:rsidRDefault="006B3E56" w:rsidP="00B46D58">
      <w:pPr>
        <w:tabs>
          <w:tab w:val="left" w:pos="7371"/>
        </w:tabs>
        <w:spacing w:after="160"/>
        <w:ind w:left="3544" w:firstLine="3"/>
        <w:jc w:val="both"/>
        <w:rPr>
          <w:rFonts w:ascii="GHEA Grapalat" w:hAnsi="GHEA Grapalat"/>
          <w:sz w:val="16"/>
        </w:rPr>
      </w:pPr>
    </w:p>
    <w:p w14:paraId="45F5C1CB"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001870E7"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14:paraId="44AFED76"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C35B3C4"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233E3CE6" w14:textId="77777777" w:rsidR="00123294" w:rsidRDefault="00123294" w:rsidP="00B46D58">
      <w:pPr>
        <w:rPr>
          <w:rFonts w:ascii="GHEA Grapalat" w:hAnsi="GHEA Grapalat"/>
          <w:b/>
        </w:rPr>
      </w:pPr>
      <w:r>
        <w:rPr>
          <w:rFonts w:ascii="GHEA Grapalat" w:hAnsi="GHEA Grapalat"/>
          <w:b/>
        </w:rPr>
        <w:br w:type="page"/>
      </w:r>
    </w:p>
    <w:p w14:paraId="25B2FD1A" w14:textId="77777777" w:rsidR="00B048B2" w:rsidRDefault="00B048B2" w:rsidP="00B46D58">
      <w:pPr>
        <w:rPr>
          <w:rFonts w:ascii="GHEA Grapalat" w:hAnsi="GHEA Grapalat"/>
          <w:b/>
        </w:rPr>
      </w:pPr>
    </w:p>
    <w:p w14:paraId="5EA4951A"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14:paraId="6AF8EB4C" w14:textId="11F39DBF"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A66EC7">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442157">
        <w:rPr>
          <w:rFonts w:ascii="GHEA Grapalat" w:hAnsi="GHEA Grapalat"/>
          <w:i/>
          <w:lang w:val="en-US"/>
        </w:rPr>
        <w:t>OBT</w:t>
      </w:r>
      <w:r w:rsidR="00442157" w:rsidRPr="007E2646">
        <w:rPr>
          <w:rFonts w:ascii="GHEA Grapalat" w:hAnsi="GHEA Grapalat"/>
          <w:i/>
        </w:rPr>
        <w:t>-</w:t>
      </w:r>
      <w:proofErr w:type="spellStart"/>
      <w:r w:rsidR="00442157">
        <w:rPr>
          <w:rFonts w:ascii="GHEA Grapalat" w:hAnsi="GHEA Grapalat"/>
          <w:i/>
          <w:lang w:val="en-US"/>
        </w:rPr>
        <w:t>GHASHDzB</w:t>
      </w:r>
      <w:proofErr w:type="spellEnd"/>
      <w:r w:rsidR="00442157" w:rsidRPr="007E2646">
        <w:rPr>
          <w:rFonts w:ascii="GHEA Grapalat" w:hAnsi="GHEA Grapalat"/>
          <w:i/>
        </w:rPr>
        <w:t>-2</w:t>
      </w:r>
      <w:r w:rsidR="00D13433">
        <w:rPr>
          <w:rFonts w:ascii="GHEA Grapalat" w:hAnsi="GHEA Grapalat"/>
          <w:i/>
        </w:rPr>
        <w:t>6</w:t>
      </w:r>
      <w:r w:rsidR="00442157" w:rsidRPr="007E2646">
        <w:rPr>
          <w:rFonts w:ascii="GHEA Grapalat" w:hAnsi="GHEA Grapalat"/>
          <w:i/>
        </w:rPr>
        <w:t>/01</w:t>
      </w:r>
    </w:p>
    <w:p w14:paraId="6A67AF2E" w14:textId="77777777"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14:paraId="26B85932" w14:textId="77777777" w:rsidR="00D043C1" w:rsidRPr="009044F1" w:rsidRDefault="002B6B4A" w:rsidP="00D043C1">
      <w:pPr>
        <w:pStyle w:val="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094292B5"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14:paraId="5A02DE6D" w14:textId="77777777" w:rsidR="00D043C1" w:rsidRPr="00430541" w:rsidRDefault="00094180" w:rsidP="00D043C1">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14:paraId="3B1BF009" w14:textId="3163C0C5" w:rsidR="00D043C1" w:rsidRPr="00094180" w:rsidDel="002B6B4A" w:rsidRDefault="002B6B4A" w:rsidP="00054A72">
      <w:pPr>
        <w:widowControl w:val="0"/>
        <w:tabs>
          <w:tab w:val="left" w:pos="6804"/>
        </w:tabs>
        <w:jc w:val="both"/>
        <w:rPr>
          <w:del w:id="12" w:author="Inesa Kocharyan" w:date="2024-02-09T17:12:00Z"/>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открытого конкурса под кодом </w:t>
      </w:r>
      <w:r w:rsidR="00442157">
        <w:rPr>
          <w:rFonts w:ascii="GHEA Grapalat" w:hAnsi="GHEA Grapalat"/>
          <w:i/>
          <w:lang w:val="en-US"/>
        </w:rPr>
        <w:t>OBT</w:t>
      </w:r>
      <w:r w:rsidR="00442157" w:rsidRPr="007E2646">
        <w:rPr>
          <w:rFonts w:ascii="GHEA Grapalat" w:hAnsi="GHEA Grapalat"/>
          <w:i/>
        </w:rPr>
        <w:t>-</w:t>
      </w:r>
      <w:proofErr w:type="spellStart"/>
      <w:r w:rsidR="00442157">
        <w:rPr>
          <w:rFonts w:ascii="GHEA Grapalat" w:hAnsi="GHEA Grapalat"/>
          <w:i/>
          <w:lang w:val="en-US"/>
        </w:rPr>
        <w:t>GHASHDzB</w:t>
      </w:r>
      <w:proofErr w:type="spellEnd"/>
      <w:r w:rsidR="00442157" w:rsidRPr="007E2646">
        <w:rPr>
          <w:rFonts w:ascii="GHEA Grapalat" w:hAnsi="GHEA Grapalat"/>
          <w:i/>
        </w:rPr>
        <w:t>-2</w:t>
      </w:r>
      <w:r w:rsidR="00D13433">
        <w:rPr>
          <w:rFonts w:ascii="GHEA Grapalat" w:hAnsi="GHEA Grapalat"/>
          <w:i/>
        </w:rPr>
        <w:t>6</w:t>
      </w:r>
      <w:r w:rsidR="00442157" w:rsidRPr="007E2646">
        <w:rPr>
          <w:rFonts w:ascii="GHEA Grapalat" w:hAnsi="GHEA Grapalat"/>
          <w:i/>
        </w:rPr>
        <w:t>/01</w:t>
      </w:r>
      <w:r w:rsidR="00A11C6E">
        <w:rPr>
          <w:rFonts w:ascii="GHEA Grapalat" w:hAnsi="GHEA Grapalat"/>
          <w:i/>
        </w:rPr>
        <w:t xml:space="preserve"> </w:t>
      </w:r>
      <w:r w:rsidRPr="002B6B4A">
        <w:rPr>
          <w:rFonts w:ascii="GHEA Grapalat" w:hAnsi="GHEA Grapalat"/>
        </w:rPr>
        <w:t xml:space="preserve">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14:paraId="39D46D73" w14:textId="77777777" w:rsidR="00094180" w:rsidRDefault="00094180" w:rsidP="00054A72">
      <w:pPr>
        <w:widowControl w:val="0"/>
        <w:tabs>
          <w:tab w:val="left" w:pos="6804"/>
        </w:tabs>
        <w:jc w:val="both"/>
        <w:rPr>
          <w:rFonts w:ascii="GHEA Grapalat" w:hAnsi="GHEA Grapalat"/>
        </w:rPr>
      </w:pPr>
    </w:p>
    <w:p w14:paraId="2577A900" w14:textId="77777777" w:rsidR="00094180" w:rsidRDefault="00094180" w:rsidP="00054A72">
      <w:pPr>
        <w:widowControl w:val="0"/>
        <w:tabs>
          <w:tab w:val="left" w:pos="6804"/>
        </w:tabs>
        <w:jc w:val="both"/>
        <w:rPr>
          <w:rFonts w:ascii="GHEA Grapalat" w:hAnsi="GHEA Grapalat"/>
        </w:rPr>
      </w:pPr>
    </w:p>
    <w:p w14:paraId="7A9B1EC4" w14:textId="77777777" w:rsidR="00094180" w:rsidRDefault="00094180" w:rsidP="00D043C1">
      <w:pPr>
        <w:widowControl w:val="0"/>
        <w:tabs>
          <w:tab w:val="left" w:pos="6804"/>
        </w:tabs>
        <w:jc w:val="center"/>
        <w:rPr>
          <w:rFonts w:ascii="GHEA Grapalat" w:hAnsi="GHEA Grapalat"/>
        </w:rPr>
      </w:pPr>
    </w:p>
    <w:p w14:paraId="2BF84721" w14:textId="77777777" w:rsidR="00094180" w:rsidRDefault="00094180" w:rsidP="00D043C1">
      <w:pPr>
        <w:widowControl w:val="0"/>
        <w:tabs>
          <w:tab w:val="left" w:pos="6804"/>
        </w:tabs>
        <w:jc w:val="center"/>
        <w:rPr>
          <w:rFonts w:ascii="GHEA Grapalat" w:hAnsi="GHEA Grapalat"/>
        </w:rPr>
      </w:pPr>
    </w:p>
    <w:p w14:paraId="6ECD95A0"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F216C1"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655FDF39" w14:textId="77777777" w:rsidR="00D043C1" w:rsidRPr="008875C7" w:rsidRDefault="00D043C1" w:rsidP="00D043C1">
      <w:pPr>
        <w:widowControl w:val="0"/>
        <w:spacing w:after="160"/>
        <w:jc w:val="right"/>
        <w:rPr>
          <w:rFonts w:ascii="GHEA Grapalat" w:hAnsi="GHEA Grapalat"/>
        </w:rPr>
      </w:pPr>
    </w:p>
    <w:p w14:paraId="2A038A3D"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64DB1BA7" w14:textId="77777777" w:rsidR="00D043C1" w:rsidRDefault="00D043C1" w:rsidP="00D043C1">
      <w:pPr>
        <w:rPr>
          <w:rFonts w:ascii="GHEA Grapalat" w:hAnsi="GHEA Grapalat"/>
        </w:rPr>
      </w:pPr>
      <w:r>
        <w:rPr>
          <w:rFonts w:ascii="GHEA Grapalat" w:hAnsi="GHEA Grapalat"/>
        </w:rPr>
        <w:br w:type="page"/>
      </w:r>
    </w:p>
    <w:p w14:paraId="44C0B92C" w14:textId="77777777"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14:paraId="308CAF37" w14:textId="2280F0D4" w:rsidR="00220899" w:rsidRPr="00FA6464" w:rsidRDefault="00220899" w:rsidP="00220899">
      <w:pPr>
        <w:jc w:val="right"/>
        <w:rPr>
          <w:rFonts w:ascii="GHEA Grapalat" w:hAnsi="GHEA Grapalat"/>
          <w:b/>
        </w:rPr>
      </w:pPr>
      <w:r w:rsidRPr="001439BD">
        <w:rPr>
          <w:rFonts w:ascii="GHEA Grapalat" w:hAnsi="GHEA Grapalat"/>
          <w:b/>
        </w:rPr>
        <w:t xml:space="preserve">к Приглашению на </w:t>
      </w:r>
      <w:r w:rsidR="00054A72">
        <w:rPr>
          <w:rFonts w:ascii="GHEA Grapalat" w:hAnsi="GHEA Grapalat"/>
          <w:b/>
        </w:rPr>
        <w:t>запрос котировок</w:t>
      </w:r>
    </w:p>
    <w:p w14:paraId="202AAFD8" w14:textId="0334B04E" w:rsidR="00220899" w:rsidRPr="009044F1" w:rsidRDefault="00220899" w:rsidP="0022089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442157">
        <w:rPr>
          <w:rFonts w:ascii="GHEA Grapalat" w:hAnsi="GHEA Grapalat"/>
          <w:i w:val="0"/>
          <w:lang w:val="en-US"/>
        </w:rPr>
        <w:t>OBT</w:t>
      </w:r>
      <w:r w:rsidR="00442157" w:rsidRPr="007E2646">
        <w:rPr>
          <w:rFonts w:ascii="GHEA Grapalat" w:hAnsi="GHEA Grapalat"/>
          <w:i w:val="0"/>
        </w:rPr>
        <w:t>-</w:t>
      </w:r>
      <w:proofErr w:type="spellStart"/>
      <w:r w:rsidR="00442157">
        <w:rPr>
          <w:rFonts w:ascii="GHEA Grapalat" w:hAnsi="GHEA Grapalat"/>
          <w:i w:val="0"/>
          <w:lang w:val="en-US"/>
        </w:rPr>
        <w:t>GHASHDzB</w:t>
      </w:r>
      <w:proofErr w:type="spellEnd"/>
      <w:r w:rsidR="00442157" w:rsidRPr="007E2646">
        <w:rPr>
          <w:rFonts w:ascii="GHEA Grapalat" w:hAnsi="GHEA Grapalat"/>
          <w:i w:val="0"/>
        </w:rPr>
        <w:t>-2</w:t>
      </w:r>
      <w:r w:rsidR="00070DD5">
        <w:rPr>
          <w:rFonts w:ascii="GHEA Grapalat" w:hAnsi="GHEA Grapalat"/>
          <w:i w:val="0"/>
        </w:rPr>
        <w:t>6</w:t>
      </w:r>
      <w:r w:rsidR="00442157" w:rsidRPr="007E2646">
        <w:rPr>
          <w:rFonts w:ascii="GHEA Grapalat" w:hAnsi="GHEA Grapalat"/>
          <w:i w:val="0"/>
        </w:rPr>
        <w:t>/01</w:t>
      </w:r>
    </w:p>
    <w:p w14:paraId="20A8A34C" w14:textId="77777777" w:rsidR="00220899" w:rsidRDefault="00220899" w:rsidP="00220899">
      <w:pPr>
        <w:ind w:left="360" w:hanging="360"/>
        <w:jc w:val="center"/>
        <w:rPr>
          <w:rFonts w:ascii="GHEA Grapalat" w:hAnsi="GHEA Grapalat"/>
          <w:b/>
        </w:rPr>
      </w:pPr>
      <w:r>
        <w:rPr>
          <w:rFonts w:ascii="GHEA Grapalat" w:hAnsi="GHEA Grapalat"/>
          <w:b/>
        </w:rPr>
        <w:t>ФОРМА</w:t>
      </w:r>
    </w:p>
    <w:p w14:paraId="008D6C6F" w14:textId="77777777"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4C859F49" w14:textId="77777777" w:rsidR="00220899" w:rsidRPr="00ED3A13" w:rsidRDefault="00220899" w:rsidP="00220899">
      <w:pPr>
        <w:ind w:left="360" w:hanging="360"/>
        <w:jc w:val="center"/>
        <w:rPr>
          <w:rFonts w:ascii="GHEA Grapalat" w:eastAsia="GHEA Grapalat" w:hAnsi="GHEA Grapalat" w:cs="GHEA Grapalat"/>
          <w:b/>
        </w:rPr>
      </w:pPr>
    </w:p>
    <w:p w14:paraId="3D3C9FDE" w14:textId="77777777"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59CDDF9D"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14:paraId="52EF75F9" w14:textId="77777777" w:rsidTr="00220899">
        <w:tc>
          <w:tcPr>
            <w:tcW w:w="2836" w:type="dxa"/>
            <w:shd w:val="clear" w:color="auto" w:fill="D9E2F3"/>
            <w:vAlign w:val="center"/>
          </w:tcPr>
          <w:p w14:paraId="4A086D5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05689C1"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50DD997" w14:textId="77777777" w:rsidTr="00220899">
        <w:tc>
          <w:tcPr>
            <w:tcW w:w="2836" w:type="dxa"/>
            <w:shd w:val="clear" w:color="auto" w:fill="D9E2F3"/>
            <w:vAlign w:val="center"/>
          </w:tcPr>
          <w:p w14:paraId="478DA88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086F91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8328EB2" w14:textId="77777777" w:rsidTr="00220899">
        <w:tc>
          <w:tcPr>
            <w:tcW w:w="2836" w:type="dxa"/>
            <w:shd w:val="clear" w:color="auto" w:fill="D9E2F3"/>
            <w:vAlign w:val="center"/>
          </w:tcPr>
          <w:p w14:paraId="2F615C9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5299B2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94B4012" w14:textId="77777777" w:rsidTr="00220899">
        <w:tc>
          <w:tcPr>
            <w:tcW w:w="2836" w:type="dxa"/>
            <w:shd w:val="clear" w:color="auto" w:fill="D9E2F3"/>
            <w:vAlign w:val="center"/>
          </w:tcPr>
          <w:p w14:paraId="769926D7"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C7400B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01E8F69" w14:textId="77777777" w:rsidTr="00220899">
        <w:tc>
          <w:tcPr>
            <w:tcW w:w="2836" w:type="dxa"/>
            <w:shd w:val="clear" w:color="auto" w:fill="D9E2F3"/>
            <w:vAlign w:val="center"/>
          </w:tcPr>
          <w:p w14:paraId="16E5CE2E"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092373C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6B5AC90" w14:textId="77777777" w:rsidTr="00220899">
        <w:tc>
          <w:tcPr>
            <w:tcW w:w="2836" w:type="dxa"/>
            <w:shd w:val="clear" w:color="auto" w:fill="D9E2F3"/>
            <w:vAlign w:val="center"/>
          </w:tcPr>
          <w:p w14:paraId="1F70865D"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3ADF61BF" w14:textId="77777777"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14:paraId="4E70B093" w14:textId="77777777" w:rsidTr="00220899">
        <w:tc>
          <w:tcPr>
            <w:tcW w:w="2836" w:type="dxa"/>
            <w:shd w:val="clear" w:color="auto" w:fill="D9E2F3"/>
            <w:vAlign w:val="center"/>
          </w:tcPr>
          <w:p w14:paraId="22A9D16D" w14:textId="77777777"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D41684" w14:textId="77777777" w:rsidR="00220899" w:rsidRPr="00FD1EE4" w:rsidRDefault="00220899" w:rsidP="00220899">
            <w:pPr>
              <w:spacing w:before="240" w:after="240"/>
              <w:ind w:left="993" w:hanging="851"/>
              <w:rPr>
                <w:rFonts w:ascii="GHEA Grapalat" w:eastAsia="GHEA Grapalat" w:hAnsi="GHEA Grapalat" w:cs="GHEA Grapalat"/>
              </w:rPr>
            </w:pPr>
          </w:p>
        </w:tc>
      </w:tr>
    </w:tbl>
    <w:p w14:paraId="5432E373"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2E2DE316" w14:textId="77777777" w:rsidTr="00220899">
        <w:tc>
          <w:tcPr>
            <w:tcW w:w="2835" w:type="dxa"/>
            <w:shd w:val="clear" w:color="auto" w:fill="D9E2F3"/>
            <w:vAlign w:val="center"/>
          </w:tcPr>
          <w:p w14:paraId="3F4C89C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64E1FF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EFAA6BA" w14:textId="77777777" w:rsidTr="00220899">
        <w:trPr>
          <w:trHeight w:val="1487"/>
        </w:trPr>
        <w:tc>
          <w:tcPr>
            <w:tcW w:w="2835" w:type="dxa"/>
            <w:shd w:val="clear" w:color="auto" w:fill="D9E2F3"/>
            <w:vAlign w:val="center"/>
          </w:tcPr>
          <w:p w14:paraId="316D830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149958A" w14:textId="77777777" w:rsidR="00220899" w:rsidRPr="00FD1EE4" w:rsidRDefault="00220899" w:rsidP="00220899">
            <w:pPr>
              <w:spacing w:before="240" w:after="240"/>
              <w:rPr>
                <w:rFonts w:ascii="GHEA Grapalat" w:eastAsia="GHEA Grapalat" w:hAnsi="GHEA Grapalat" w:cs="GHEA Grapalat"/>
              </w:rPr>
            </w:pPr>
          </w:p>
        </w:tc>
      </w:tr>
    </w:tbl>
    <w:p w14:paraId="40DAEE02"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61BB33E9" w14:textId="77777777" w:rsidTr="00220899">
        <w:tc>
          <w:tcPr>
            <w:tcW w:w="2835" w:type="dxa"/>
            <w:shd w:val="clear" w:color="auto" w:fill="D9E2F3"/>
            <w:vAlign w:val="center"/>
          </w:tcPr>
          <w:p w14:paraId="29E9A4A9"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35EAA6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04E9D25" w14:textId="77777777" w:rsidTr="00220899">
        <w:tc>
          <w:tcPr>
            <w:tcW w:w="2835" w:type="dxa"/>
            <w:shd w:val="clear" w:color="auto" w:fill="D9E2F3"/>
            <w:vAlign w:val="center"/>
          </w:tcPr>
          <w:p w14:paraId="65C36854"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148653E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AAA942B" w14:textId="77777777" w:rsidTr="00220899">
        <w:tc>
          <w:tcPr>
            <w:tcW w:w="2835" w:type="dxa"/>
            <w:shd w:val="clear" w:color="auto" w:fill="D9E2F3"/>
            <w:vAlign w:val="center"/>
          </w:tcPr>
          <w:p w14:paraId="62EF3316"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0D87B800" w14:textId="77777777" w:rsidR="00220899" w:rsidRPr="00FD1EE4" w:rsidRDefault="00220899" w:rsidP="00220899">
            <w:pPr>
              <w:spacing w:before="240" w:after="240"/>
              <w:rPr>
                <w:rFonts w:ascii="GHEA Grapalat" w:eastAsia="GHEA Grapalat" w:hAnsi="GHEA Grapalat" w:cs="GHEA Grapalat"/>
              </w:rPr>
            </w:pPr>
          </w:p>
        </w:tc>
      </w:tr>
    </w:tbl>
    <w:p w14:paraId="6D0309FD" w14:textId="77777777" w:rsidR="00220899" w:rsidRPr="00FD1EE4" w:rsidRDefault="00220899" w:rsidP="00220899">
      <w:pPr>
        <w:rPr>
          <w:rFonts w:ascii="GHEA Grapalat" w:eastAsia="GHEA Grapalat" w:hAnsi="GHEA Grapalat" w:cs="GHEA Grapalat"/>
        </w:rPr>
      </w:pPr>
    </w:p>
    <w:p w14:paraId="28A31CFB" w14:textId="77777777"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14:paraId="149B9C95" w14:textId="77777777"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30D2B9FA" w14:textId="77777777"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4BB376DD" w14:textId="77777777" w:rsidTr="00220899">
        <w:tc>
          <w:tcPr>
            <w:tcW w:w="2835" w:type="dxa"/>
            <w:shd w:val="clear" w:color="auto" w:fill="D9E2F3"/>
            <w:vAlign w:val="center"/>
          </w:tcPr>
          <w:p w14:paraId="1F3567FD"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5EE3294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3BF4F83" w14:textId="77777777" w:rsidTr="00220899">
        <w:tc>
          <w:tcPr>
            <w:tcW w:w="2835" w:type="dxa"/>
            <w:shd w:val="clear" w:color="auto" w:fill="D9E2F3"/>
            <w:vAlign w:val="center"/>
          </w:tcPr>
          <w:p w14:paraId="3EE3CF9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44A0468C" w14:textId="77777777" w:rsidR="00220899" w:rsidRPr="00FD1EE4" w:rsidRDefault="00220899" w:rsidP="00220899">
            <w:pPr>
              <w:spacing w:before="240" w:after="240"/>
              <w:rPr>
                <w:rFonts w:ascii="GHEA Grapalat" w:eastAsia="GHEA Grapalat" w:hAnsi="GHEA Grapalat" w:cs="GHEA Grapalat"/>
              </w:rPr>
            </w:pPr>
          </w:p>
        </w:tc>
      </w:tr>
    </w:tbl>
    <w:p w14:paraId="6D5A2895"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589FA3EE" w14:textId="77777777" w:rsidTr="00220899">
        <w:tc>
          <w:tcPr>
            <w:tcW w:w="2835" w:type="dxa"/>
            <w:shd w:val="clear" w:color="auto" w:fill="D9E2F3"/>
            <w:vAlign w:val="center"/>
          </w:tcPr>
          <w:p w14:paraId="36D3CDB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687F3C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2BB38DF" w14:textId="77777777" w:rsidTr="00220899">
        <w:tc>
          <w:tcPr>
            <w:tcW w:w="2835" w:type="dxa"/>
            <w:shd w:val="clear" w:color="auto" w:fill="D9E2F3"/>
            <w:vAlign w:val="center"/>
          </w:tcPr>
          <w:p w14:paraId="7F60D9D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19315E1"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85F2987" w14:textId="77777777" w:rsidTr="00220899">
        <w:tc>
          <w:tcPr>
            <w:tcW w:w="2835" w:type="dxa"/>
            <w:shd w:val="clear" w:color="auto" w:fill="D9E2F3"/>
            <w:vAlign w:val="center"/>
          </w:tcPr>
          <w:p w14:paraId="23819E9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EAD45E5"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2E645AC" w14:textId="77777777" w:rsidTr="00220899">
        <w:tc>
          <w:tcPr>
            <w:tcW w:w="2835" w:type="dxa"/>
            <w:shd w:val="clear" w:color="auto" w:fill="D9E2F3"/>
            <w:vAlign w:val="center"/>
          </w:tcPr>
          <w:p w14:paraId="15C8D08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3F46C2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D08FEE0" w14:textId="77777777" w:rsidTr="00220899">
        <w:tc>
          <w:tcPr>
            <w:tcW w:w="2835" w:type="dxa"/>
            <w:shd w:val="clear" w:color="auto" w:fill="D9E2F3"/>
            <w:vAlign w:val="center"/>
          </w:tcPr>
          <w:p w14:paraId="370BBD17"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861DA85"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9891B27" w14:textId="77777777" w:rsidTr="00220899">
        <w:trPr>
          <w:trHeight w:val="1361"/>
        </w:trPr>
        <w:tc>
          <w:tcPr>
            <w:tcW w:w="2835" w:type="dxa"/>
            <w:shd w:val="clear" w:color="auto" w:fill="D9E2F3"/>
            <w:vAlign w:val="center"/>
          </w:tcPr>
          <w:p w14:paraId="1D26BA0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71BC8D6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C1DA9C5" w14:textId="77777777" w:rsidTr="00220899">
        <w:tc>
          <w:tcPr>
            <w:tcW w:w="2835" w:type="dxa"/>
            <w:shd w:val="clear" w:color="auto" w:fill="D9E2F3"/>
            <w:vAlign w:val="center"/>
          </w:tcPr>
          <w:p w14:paraId="4BE3A1A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6BE4302" w14:textId="77777777" w:rsidR="00220899" w:rsidRPr="00FD1EE4" w:rsidRDefault="00220899" w:rsidP="00220899">
            <w:pPr>
              <w:spacing w:before="240" w:after="240"/>
              <w:rPr>
                <w:rFonts w:ascii="GHEA Grapalat" w:eastAsia="GHEA Grapalat" w:hAnsi="GHEA Grapalat" w:cs="GHEA Grapalat"/>
              </w:rPr>
            </w:pPr>
          </w:p>
        </w:tc>
      </w:tr>
    </w:tbl>
    <w:p w14:paraId="1906E91F" w14:textId="77777777"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14:paraId="1CD03EE1" w14:textId="77777777" w:rsidTr="00220899">
        <w:tc>
          <w:tcPr>
            <w:tcW w:w="2836" w:type="dxa"/>
            <w:shd w:val="clear" w:color="auto" w:fill="D9E2F3"/>
            <w:vAlign w:val="center"/>
          </w:tcPr>
          <w:p w14:paraId="392A1C29" w14:textId="77777777"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F8718D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132FE4A" w14:textId="77777777" w:rsidTr="00220899">
        <w:tc>
          <w:tcPr>
            <w:tcW w:w="2836" w:type="dxa"/>
            <w:shd w:val="clear" w:color="auto" w:fill="D9E2F3"/>
            <w:vAlign w:val="center"/>
          </w:tcPr>
          <w:p w14:paraId="7C090A9D" w14:textId="77777777"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01E910D1" w14:textId="77777777" w:rsidR="00220899" w:rsidRPr="00FD1EE4" w:rsidRDefault="006D4EE4"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6536C511" w14:textId="77777777" w:rsidR="00220899" w:rsidRPr="00FD1EE4" w:rsidRDefault="006D4EE4"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1C521096" w14:textId="77777777"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13530AB6" w14:textId="77777777"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3CE9A47"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6759D9D3" w14:textId="77777777" w:rsidTr="00220899">
        <w:tc>
          <w:tcPr>
            <w:tcW w:w="2837" w:type="dxa"/>
            <w:shd w:val="clear" w:color="auto" w:fill="D9E2F3"/>
            <w:vAlign w:val="center"/>
          </w:tcPr>
          <w:p w14:paraId="58019A27"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083B23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F69DA96" w14:textId="77777777" w:rsidTr="00220899">
        <w:tc>
          <w:tcPr>
            <w:tcW w:w="2837" w:type="dxa"/>
            <w:shd w:val="clear" w:color="auto" w:fill="D9E2F3"/>
            <w:vAlign w:val="center"/>
          </w:tcPr>
          <w:p w14:paraId="7D0663A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792A862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1DD8121" w14:textId="77777777" w:rsidTr="00220899">
        <w:tc>
          <w:tcPr>
            <w:tcW w:w="2837" w:type="dxa"/>
            <w:shd w:val="clear" w:color="auto" w:fill="D9E2F3"/>
            <w:vAlign w:val="center"/>
          </w:tcPr>
          <w:p w14:paraId="4AF3AAE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0EFFD85"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817B2FA" w14:textId="77777777" w:rsidTr="00220899">
        <w:tc>
          <w:tcPr>
            <w:tcW w:w="2837" w:type="dxa"/>
            <w:shd w:val="clear" w:color="auto" w:fill="D9E2F3"/>
            <w:vAlign w:val="center"/>
          </w:tcPr>
          <w:p w14:paraId="79AF9019"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F3814DD" w14:textId="77777777" w:rsidR="00220899" w:rsidRPr="00FD1EE4" w:rsidRDefault="006D4EE4"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05855B99" w14:textId="77777777" w:rsidR="00220899" w:rsidRPr="00FD1EE4" w:rsidRDefault="006D4EE4"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703A1C13"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1761E357" w14:textId="77777777" w:rsidTr="00220899">
        <w:tc>
          <w:tcPr>
            <w:tcW w:w="2837" w:type="dxa"/>
            <w:shd w:val="clear" w:color="auto" w:fill="D9E2F3"/>
            <w:vAlign w:val="center"/>
          </w:tcPr>
          <w:p w14:paraId="0053FD64" w14:textId="77777777"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312C9BC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5E902A5" w14:textId="77777777" w:rsidTr="00220899">
        <w:tc>
          <w:tcPr>
            <w:tcW w:w="2837" w:type="dxa"/>
            <w:shd w:val="clear" w:color="auto" w:fill="D9E2F3"/>
            <w:vAlign w:val="center"/>
          </w:tcPr>
          <w:p w14:paraId="215B36A2"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434B96E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1E57B45" w14:textId="77777777" w:rsidTr="00220899">
        <w:tc>
          <w:tcPr>
            <w:tcW w:w="2837" w:type="dxa"/>
            <w:shd w:val="clear" w:color="auto" w:fill="D9E2F3"/>
            <w:vAlign w:val="center"/>
          </w:tcPr>
          <w:p w14:paraId="17174EE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43AE16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B6B6318" w14:textId="77777777" w:rsidTr="00220899">
        <w:tc>
          <w:tcPr>
            <w:tcW w:w="2837" w:type="dxa"/>
            <w:shd w:val="clear" w:color="auto" w:fill="D9E2F3"/>
            <w:vAlign w:val="center"/>
          </w:tcPr>
          <w:p w14:paraId="2BB6B38D"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B12E584" w14:textId="77777777" w:rsidR="00220899" w:rsidRPr="00FD1EE4" w:rsidRDefault="006D4EE4"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3EFBC2C2" w14:textId="77777777" w:rsidR="00220899" w:rsidRPr="00FD1EE4" w:rsidRDefault="006D4EE4"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41C568A9" w14:textId="77777777"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14:paraId="4D4CE62C" w14:textId="77777777"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A270A77"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14:paraId="640A8F83" w14:textId="77777777" w:rsidTr="00220899">
        <w:tc>
          <w:tcPr>
            <w:tcW w:w="2836" w:type="dxa"/>
            <w:shd w:val="clear" w:color="auto" w:fill="D9E2F3"/>
            <w:vAlign w:val="center"/>
          </w:tcPr>
          <w:p w14:paraId="66C940F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51CDED0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B9F09C9" w14:textId="77777777" w:rsidTr="00220899">
        <w:tc>
          <w:tcPr>
            <w:tcW w:w="2836" w:type="dxa"/>
            <w:shd w:val="clear" w:color="auto" w:fill="D9E2F3"/>
            <w:vAlign w:val="center"/>
          </w:tcPr>
          <w:p w14:paraId="0430855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478DC0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64AF236" w14:textId="77777777" w:rsidTr="00220899">
        <w:tc>
          <w:tcPr>
            <w:tcW w:w="2836" w:type="dxa"/>
            <w:shd w:val="clear" w:color="auto" w:fill="D9E2F3"/>
            <w:vAlign w:val="center"/>
          </w:tcPr>
          <w:p w14:paraId="5F4731C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4E276A"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2F5B5BD" w14:textId="77777777" w:rsidTr="00220899">
        <w:tc>
          <w:tcPr>
            <w:tcW w:w="2836" w:type="dxa"/>
            <w:shd w:val="clear" w:color="auto" w:fill="D9E2F3"/>
            <w:vAlign w:val="center"/>
          </w:tcPr>
          <w:p w14:paraId="143AE04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1B9E0E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919C655" w14:textId="77777777" w:rsidTr="00220899">
        <w:tc>
          <w:tcPr>
            <w:tcW w:w="2836" w:type="dxa"/>
            <w:shd w:val="clear" w:color="auto" w:fill="D9E2F3"/>
            <w:vAlign w:val="center"/>
          </w:tcPr>
          <w:p w14:paraId="6749F9D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C0363D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E1FF411" w14:textId="77777777" w:rsidTr="00220899">
        <w:tc>
          <w:tcPr>
            <w:tcW w:w="2836" w:type="dxa"/>
            <w:shd w:val="clear" w:color="auto" w:fill="D9E2F3"/>
            <w:vAlign w:val="center"/>
          </w:tcPr>
          <w:p w14:paraId="7CDA908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7E88414" w14:textId="77777777" w:rsidR="00220899" w:rsidRPr="00FD1EE4" w:rsidRDefault="00220899" w:rsidP="00220899">
            <w:pPr>
              <w:spacing w:before="240" w:after="240"/>
              <w:rPr>
                <w:rFonts w:ascii="GHEA Grapalat" w:eastAsia="GHEA Grapalat" w:hAnsi="GHEA Grapalat" w:cs="GHEA Grapalat"/>
              </w:rPr>
            </w:pPr>
          </w:p>
        </w:tc>
      </w:tr>
    </w:tbl>
    <w:p w14:paraId="0AE3133C"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14:paraId="7366169E" w14:textId="77777777" w:rsidTr="00CF15DB">
        <w:tc>
          <w:tcPr>
            <w:tcW w:w="2977" w:type="dxa"/>
            <w:shd w:val="clear" w:color="auto" w:fill="D9E2F3"/>
            <w:vAlign w:val="center"/>
          </w:tcPr>
          <w:p w14:paraId="44659D3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094D3E9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B345560" w14:textId="77777777" w:rsidTr="00CF15DB">
        <w:tc>
          <w:tcPr>
            <w:tcW w:w="2977" w:type="dxa"/>
            <w:shd w:val="clear" w:color="auto" w:fill="D9E2F3"/>
            <w:vAlign w:val="center"/>
          </w:tcPr>
          <w:p w14:paraId="2E7E925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48C1505A"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9F585D7" w14:textId="77777777" w:rsidTr="00CF15DB">
        <w:tc>
          <w:tcPr>
            <w:tcW w:w="2977" w:type="dxa"/>
            <w:shd w:val="clear" w:color="auto" w:fill="D9E2F3"/>
            <w:vAlign w:val="center"/>
          </w:tcPr>
          <w:p w14:paraId="61BC250E" w14:textId="77777777"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09E67A7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EDD7841" w14:textId="77777777" w:rsidTr="00CF15DB">
        <w:tc>
          <w:tcPr>
            <w:tcW w:w="2977" w:type="dxa"/>
            <w:shd w:val="clear" w:color="auto" w:fill="D9E2F3"/>
            <w:vAlign w:val="center"/>
          </w:tcPr>
          <w:p w14:paraId="0B1C7C0D" w14:textId="77777777"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5ECFA44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F9AD4D9" w14:textId="77777777" w:rsidTr="00CF15DB">
        <w:tc>
          <w:tcPr>
            <w:tcW w:w="2977" w:type="dxa"/>
            <w:shd w:val="clear" w:color="auto" w:fill="D9E2F3"/>
            <w:vAlign w:val="center"/>
          </w:tcPr>
          <w:p w14:paraId="715B2E40"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520A48E2" w14:textId="77777777" w:rsidR="00220899" w:rsidRPr="00FD1EE4" w:rsidRDefault="00220899" w:rsidP="00220899">
            <w:pPr>
              <w:spacing w:before="240" w:after="240"/>
              <w:rPr>
                <w:rFonts w:ascii="GHEA Grapalat" w:eastAsia="GHEA Grapalat" w:hAnsi="GHEA Grapalat" w:cs="GHEA Grapalat"/>
              </w:rPr>
            </w:pPr>
          </w:p>
        </w:tc>
      </w:tr>
    </w:tbl>
    <w:p w14:paraId="21E4855D"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14:paraId="240F6AA0" w14:textId="77777777" w:rsidTr="00220899">
        <w:tc>
          <w:tcPr>
            <w:tcW w:w="2943" w:type="dxa"/>
            <w:shd w:val="clear" w:color="auto" w:fill="D9E2F3"/>
            <w:vAlign w:val="center"/>
          </w:tcPr>
          <w:p w14:paraId="56DD166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AB2450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842E242" w14:textId="77777777" w:rsidTr="00220899">
        <w:tc>
          <w:tcPr>
            <w:tcW w:w="2943" w:type="dxa"/>
            <w:shd w:val="clear" w:color="auto" w:fill="D9E2F3"/>
            <w:vAlign w:val="center"/>
          </w:tcPr>
          <w:p w14:paraId="7E7A357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31612E88"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3494105" w14:textId="77777777" w:rsidTr="00220899">
        <w:tc>
          <w:tcPr>
            <w:tcW w:w="2943" w:type="dxa"/>
            <w:shd w:val="clear" w:color="auto" w:fill="D9E2F3"/>
            <w:vAlign w:val="center"/>
          </w:tcPr>
          <w:p w14:paraId="38EEE96D"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407DC05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D26573F" w14:textId="77777777" w:rsidTr="00220899">
        <w:tc>
          <w:tcPr>
            <w:tcW w:w="2943" w:type="dxa"/>
            <w:shd w:val="clear" w:color="auto" w:fill="D9E2F3"/>
            <w:vAlign w:val="center"/>
          </w:tcPr>
          <w:p w14:paraId="1C502E1E" w14:textId="77777777"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B05EB72" w14:textId="77777777" w:rsidR="00220899" w:rsidRPr="00FD1EE4" w:rsidRDefault="00220899" w:rsidP="00220899">
            <w:pPr>
              <w:spacing w:before="240" w:after="240"/>
              <w:rPr>
                <w:rFonts w:ascii="GHEA Grapalat" w:eastAsia="GHEA Grapalat" w:hAnsi="GHEA Grapalat" w:cs="GHEA Grapalat"/>
              </w:rPr>
            </w:pPr>
          </w:p>
        </w:tc>
      </w:tr>
    </w:tbl>
    <w:p w14:paraId="02EDD5C5"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14:paraId="121B6420" w14:textId="77777777" w:rsidTr="00220899">
        <w:tc>
          <w:tcPr>
            <w:tcW w:w="2837" w:type="dxa"/>
            <w:shd w:val="clear" w:color="auto" w:fill="D9E2F3"/>
            <w:vAlign w:val="center"/>
          </w:tcPr>
          <w:p w14:paraId="792E9DC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C682335"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0E434F6" w14:textId="77777777" w:rsidTr="00220899">
        <w:tc>
          <w:tcPr>
            <w:tcW w:w="2837" w:type="dxa"/>
            <w:shd w:val="clear" w:color="auto" w:fill="D9E2F3"/>
            <w:vAlign w:val="center"/>
          </w:tcPr>
          <w:p w14:paraId="3FDCD81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65BF575"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041FECF" w14:textId="77777777" w:rsidTr="00220899">
        <w:tc>
          <w:tcPr>
            <w:tcW w:w="2837" w:type="dxa"/>
            <w:shd w:val="clear" w:color="auto" w:fill="D9E2F3"/>
            <w:vAlign w:val="center"/>
          </w:tcPr>
          <w:p w14:paraId="2DD0A8B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8E47AA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4639C4E" w14:textId="77777777" w:rsidTr="00220899">
        <w:tc>
          <w:tcPr>
            <w:tcW w:w="2837" w:type="dxa"/>
            <w:shd w:val="clear" w:color="auto" w:fill="D9E2F3"/>
            <w:vAlign w:val="center"/>
          </w:tcPr>
          <w:p w14:paraId="6ED9102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84CC664" w14:textId="77777777" w:rsidR="00220899" w:rsidRPr="00FD1EE4" w:rsidRDefault="00220899" w:rsidP="00220899">
            <w:pPr>
              <w:spacing w:before="240" w:after="240"/>
              <w:rPr>
                <w:rFonts w:ascii="GHEA Grapalat" w:eastAsia="GHEA Grapalat" w:hAnsi="GHEA Grapalat" w:cs="GHEA Grapalat"/>
              </w:rPr>
            </w:pPr>
          </w:p>
        </w:tc>
      </w:tr>
    </w:tbl>
    <w:p w14:paraId="0C703C19" w14:textId="77777777"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14:paraId="463BFC91" w14:textId="77777777" w:rsidTr="00220899">
        <w:trPr>
          <w:trHeight w:val="924"/>
        </w:trPr>
        <w:tc>
          <w:tcPr>
            <w:tcW w:w="9016" w:type="dxa"/>
            <w:gridSpan w:val="2"/>
            <w:vAlign w:val="center"/>
          </w:tcPr>
          <w:p w14:paraId="48BE43CD" w14:textId="77777777" w:rsidR="00220899" w:rsidRPr="00FD1EE4" w:rsidRDefault="006D4EE4"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w:t>
            </w:r>
            <w:proofErr w:type="gramStart"/>
            <w:r w:rsidR="00220899" w:rsidRPr="00C76DD8">
              <w:rPr>
                <w:rFonts w:ascii="GHEA Grapalat" w:eastAsia="GHEA Grapalat" w:hAnsi="GHEA Grapalat" w:cs="GHEA Grapalat"/>
              </w:rPr>
              <w:t>прямое</w:t>
            </w:r>
            <w:proofErr w:type="gramEnd"/>
            <w:r w:rsidR="00220899" w:rsidRPr="00C76DD8">
              <w:rPr>
                <w:rFonts w:ascii="GHEA Grapalat" w:eastAsia="GHEA Grapalat" w:hAnsi="GHEA Grapalat" w:cs="GHEA Grapalat"/>
              </w:rPr>
              <w:t xml:space="preserve"> или косвенное участие в уставном капитале юридического лица в 20 и более процентов</w:t>
            </w:r>
          </w:p>
        </w:tc>
      </w:tr>
      <w:tr w:rsidR="00220899" w:rsidRPr="00FD1EE4" w14:paraId="602BCE46" w14:textId="77777777" w:rsidTr="00220899">
        <w:trPr>
          <w:trHeight w:val="684"/>
        </w:trPr>
        <w:tc>
          <w:tcPr>
            <w:tcW w:w="4508" w:type="dxa"/>
            <w:shd w:val="clear" w:color="auto" w:fill="D9E2F3"/>
            <w:vAlign w:val="center"/>
          </w:tcPr>
          <w:p w14:paraId="06553280"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D7F1A9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C969A5A" w14:textId="77777777" w:rsidTr="00220899">
        <w:trPr>
          <w:trHeight w:val="1282"/>
        </w:trPr>
        <w:tc>
          <w:tcPr>
            <w:tcW w:w="4508" w:type="dxa"/>
            <w:shd w:val="clear" w:color="auto" w:fill="D9E2F3"/>
            <w:vAlign w:val="center"/>
          </w:tcPr>
          <w:p w14:paraId="0B952ED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532DF05" w14:textId="77777777" w:rsidR="00220899" w:rsidRPr="006B364D" w:rsidRDefault="006D4EE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14:paraId="3BA2B8C1" w14:textId="77777777" w:rsidR="00220899" w:rsidRPr="00F10CBA" w:rsidRDefault="006D4EE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14:paraId="3A8BDADA" w14:textId="77777777" w:rsidTr="00220899">
        <w:tc>
          <w:tcPr>
            <w:tcW w:w="9016" w:type="dxa"/>
            <w:gridSpan w:val="2"/>
            <w:vAlign w:val="center"/>
          </w:tcPr>
          <w:p w14:paraId="68AC7185" w14:textId="77777777" w:rsidR="00220899" w:rsidRPr="00FD1EE4" w:rsidRDefault="006D4EE4"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14:paraId="17BCE0F9" w14:textId="77777777" w:rsidTr="00220899">
        <w:tc>
          <w:tcPr>
            <w:tcW w:w="9016" w:type="dxa"/>
            <w:gridSpan w:val="2"/>
            <w:vAlign w:val="center"/>
          </w:tcPr>
          <w:p w14:paraId="2257A760" w14:textId="77777777" w:rsidR="00220899" w:rsidRPr="00FD1EE4" w:rsidRDefault="006D4EE4"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14:paraId="440F74CB" w14:textId="77777777"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14:paraId="48E587ED" w14:textId="77777777" w:rsidTr="00220899">
        <w:trPr>
          <w:trHeight w:val="924"/>
        </w:trPr>
        <w:tc>
          <w:tcPr>
            <w:tcW w:w="9016" w:type="dxa"/>
            <w:gridSpan w:val="2"/>
            <w:vAlign w:val="center"/>
          </w:tcPr>
          <w:p w14:paraId="20005C66" w14:textId="77777777" w:rsidR="00220899" w:rsidRPr="00FD1EE4" w:rsidRDefault="006D4EE4"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14:paraId="6A51CB37" w14:textId="77777777" w:rsidTr="00220899">
        <w:trPr>
          <w:trHeight w:val="684"/>
        </w:trPr>
        <w:tc>
          <w:tcPr>
            <w:tcW w:w="4508" w:type="dxa"/>
            <w:shd w:val="clear" w:color="auto" w:fill="D9E2F3"/>
            <w:vAlign w:val="center"/>
          </w:tcPr>
          <w:p w14:paraId="289C64E4"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2D757D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6ABBF59" w14:textId="77777777" w:rsidTr="00220899">
        <w:trPr>
          <w:trHeight w:val="1282"/>
        </w:trPr>
        <w:tc>
          <w:tcPr>
            <w:tcW w:w="4508" w:type="dxa"/>
            <w:shd w:val="clear" w:color="auto" w:fill="D9E2F3"/>
            <w:vAlign w:val="center"/>
          </w:tcPr>
          <w:p w14:paraId="5EEDDD5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6511CB5" w14:textId="77777777" w:rsidR="00220899" w:rsidRPr="00C843BA" w:rsidRDefault="006D4EE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14:paraId="50C73E3E" w14:textId="77777777" w:rsidR="00220899" w:rsidRPr="00C843BA" w:rsidRDefault="006D4EE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14:paraId="58CACA47" w14:textId="77777777" w:rsidTr="00220899">
        <w:tc>
          <w:tcPr>
            <w:tcW w:w="9016" w:type="dxa"/>
            <w:gridSpan w:val="2"/>
            <w:vAlign w:val="center"/>
          </w:tcPr>
          <w:p w14:paraId="05D85F40" w14:textId="77777777" w:rsidR="00220899" w:rsidRPr="00FD1EE4" w:rsidRDefault="006D4EE4"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14:paraId="16115EF2" w14:textId="77777777" w:rsidTr="00220899">
        <w:tc>
          <w:tcPr>
            <w:tcW w:w="9016" w:type="dxa"/>
            <w:gridSpan w:val="2"/>
            <w:vAlign w:val="center"/>
          </w:tcPr>
          <w:p w14:paraId="76BEF030" w14:textId="77777777" w:rsidR="00220899" w:rsidRPr="00FD1EE4" w:rsidRDefault="006D4EE4"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14:paraId="0A084673" w14:textId="77777777" w:rsidTr="00220899">
        <w:tc>
          <w:tcPr>
            <w:tcW w:w="9016" w:type="dxa"/>
            <w:gridSpan w:val="2"/>
            <w:vAlign w:val="center"/>
          </w:tcPr>
          <w:p w14:paraId="337426FB" w14:textId="77777777" w:rsidR="00220899" w:rsidRPr="00FD1EE4" w:rsidRDefault="006D4EE4"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14:paraId="1DFC0883" w14:textId="77777777" w:rsidTr="00220899">
        <w:tc>
          <w:tcPr>
            <w:tcW w:w="9016" w:type="dxa"/>
            <w:gridSpan w:val="2"/>
            <w:vAlign w:val="center"/>
          </w:tcPr>
          <w:p w14:paraId="7A836664" w14:textId="77777777" w:rsidR="00220899" w:rsidRPr="00FD1EE4" w:rsidRDefault="006D4EE4"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14:paraId="68DF3891"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255EE8C5" w14:textId="77777777" w:rsidTr="00220899">
        <w:tc>
          <w:tcPr>
            <w:tcW w:w="2837" w:type="dxa"/>
            <w:shd w:val="clear" w:color="auto" w:fill="D9E2F3"/>
            <w:vAlign w:val="center"/>
          </w:tcPr>
          <w:p w14:paraId="568A0E9B"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95F3AC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1EBE76B" w14:textId="77777777" w:rsidTr="00220899">
        <w:tc>
          <w:tcPr>
            <w:tcW w:w="2837" w:type="dxa"/>
            <w:shd w:val="clear" w:color="auto" w:fill="D9E2F3"/>
            <w:vAlign w:val="center"/>
          </w:tcPr>
          <w:p w14:paraId="45148670"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F764B5B" w14:textId="77777777" w:rsidR="00220899" w:rsidRPr="00B23852" w:rsidRDefault="006D4EE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14:paraId="3835C5A4" w14:textId="77777777" w:rsidR="00220899" w:rsidRPr="00FD1EE4" w:rsidRDefault="006D4EE4"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14:paraId="40CC4312" w14:textId="77777777" w:rsidTr="00220899">
        <w:tc>
          <w:tcPr>
            <w:tcW w:w="2837" w:type="dxa"/>
            <w:shd w:val="clear" w:color="auto" w:fill="D9E2F3"/>
            <w:vAlign w:val="center"/>
          </w:tcPr>
          <w:p w14:paraId="5219A83F"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3D585174" w14:textId="77777777" w:rsidR="00220899" w:rsidRPr="005600B4" w:rsidRDefault="006D4EE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14:paraId="0039B473" w14:textId="77777777" w:rsidR="00220899" w:rsidRPr="005600B4" w:rsidRDefault="006D4EE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14:paraId="7735D238"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7A6000F0" w14:textId="77777777" w:rsidTr="00220899">
        <w:tc>
          <w:tcPr>
            <w:tcW w:w="2837" w:type="dxa"/>
            <w:shd w:val="clear" w:color="auto" w:fill="D9E2F3"/>
            <w:vAlign w:val="center"/>
          </w:tcPr>
          <w:p w14:paraId="66CE9DE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1F8CDF5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0000EA0" w14:textId="77777777" w:rsidTr="00220899">
        <w:tc>
          <w:tcPr>
            <w:tcW w:w="2837" w:type="dxa"/>
            <w:shd w:val="clear" w:color="auto" w:fill="D9E2F3"/>
            <w:vAlign w:val="center"/>
          </w:tcPr>
          <w:p w14:paraId="5010E13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29CAF5B" w14:textId="77777777" w:rsidR="00220899" w:rsidRPr="00FD1EE4" w:rsidRDefault="00220899" w:rsidP="00220899">
            <w:pPr>
              <w:spacing w:before="240" w:after="240"/>
              <w:rPr>
                <w:rFonts w:ascii="GHEA Grapalat" w:eastAsia="GHEA Grapalat" w:hAnsi="GHEA Grapalat" w:cs="GHEA Grapalat"/>
              </w:rPr>
            </w:pPr>
          </w:p>
        </w:tc>
      </w:tr>
    </w:tbl>
    <w:p w14:paraId="5D3DDE6C" w14:textId="77777777"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98ACE52" w14:textId="77777777"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4D19E7A5"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56DCB328" w14:textId="77777777" w:rsidTr="00220899">
        <w:tc>
          <w:tcPr>
            <w:tcW w:w="2835" w:type="dxa"/>
            <w:shd w:val="clear" w:color="auto" w:fill="D9E2F3"/>
            <w:vAlign w:val="center"/>
          </w:tcPr>
          <w:p w14:paraId="75D8863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EA1238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AAC642D" w14:textId="77777777" w:rsidTr="00220899">
        <w:tc>
          <w:tcPr>
            <w:tcW w:w="2835" w:type="dxa"/>
            <w:shd w:val="clear" w:color="auto" w:fill="D9E2F3"/>
            <w:vAlign w:val="center"/>
          </w:tcPr>
          <w:p w14:paraId="6BD1D97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C8FFB6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A479896" w14:textId="77777777" w:rsidTr="00220899">
        <w:tc>
          <w:tcPr>
            <w:tcW w:w="2835" w:type="dxa"/>
            <w:shd w:val="clear" w:color="auto" w:fill="D9E2F3"/>
            <w:vAlign w:val="center"/>
          </w:tcPr>
          <w:p w14:paraId="728BF06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7D91B7D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E368A80" w14:textId="77777777" w:rsidTr="00220899">
        <w:tc>
          <w:tcPr>
            <w:tcW w:w="2835" w:type="dxa"/>
            <w:shd w:val="clear" w:color="auto" w:fill="D9E2F3"/>
            <w:vAlign w:val="center"/>
          </w:tcPr>
          <w:p w14:paraId="07B5A3B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5E56423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6E4D696" w14:textId="77777777" w:rsidTr="00220899">
        <w:tc>
          <w:tcPr>
            <w:tcW w:w="2835" w:type="dxa"/>
            <w:shd w:val="clear" w:color="auto" w:fill="D9E2F3"/>
            <w:vAlign w:val="center"/>
          </w:tcPr>
          <w:p w14:paraId="7D6C208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8288E38"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EB11F02" w14:textId="77777777" w:rsidTr="00220899">
        <w:tc>
          <w:tcPr>
            <w:tcW w:w="2835" w:type="dxa"/>
            <w:shd w:val="clear" w:color="auto" w:fill="D9E2F3"/>
            <w:vAlign w:val="center"/>
          </w:tcPr>
          <w:p w14:paraId="1408DC9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3304154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794F5C7" w14:textId="77777777" w:rsidTr="00220899">
        <w:tc>
          <w:tcPr>
            <w:tcW w:w="2835" w:type="dxa"/>
            <w:shd w:val="clear" w:color="auto" w:fill="D9E2F3"/>
            <w:vAlign w:val="center"/>
          </w:tcPr>
          <w:p w14:paraId="2BFF5DE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EC14585" w14:textId="77777777" w:rsidR="00220899" w:rsidRPr="00FD1EE4" w:rsidRDefault="00220899" w:rsidP="00220899">
            <w:pPr>
              <w:spacing w:before="240" w:after="240"/>
              <w:rPr>
                <w:rFonts w:ascii="GHEA Grapalat" w:eastAsia="GHEA Grapalat" w:hAnsi="GHEA Grapalat" w:cs="GHEA Grapalat"/>
              </w:rPr>
            </w:pPr>
          </w:p>
        </w:tc>
      </w:tr>
    </w:tbl>
    <w:p w14:paraId="08A5B3E1"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64865F83" w14:textId="77777777" w:rsidTr="00220899">
        <w:trPr>
          <w:trHeight w:val="853"/>
        </w:trPr>
        <w:tc>
          <w:tcPr>
            <w:tcW w:w="2835" w:type="dxa"/>
            <w:vMerge w:val="restart"/>
            <w:shd w:val="clear" w:color="auto" w:fill="D9E2F3"/>
            <w:vAlign w:val="center"/>
          </w:tcPr>
          <w:p w14:paraId="57F27762"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BDAD0B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0A21E77" w14:textId="77777777" w:rsidTr="00220899">
        <w:trPr>
          <w:trHeight w:val="850"/>
        </w:trPr>
        <w:tc>
          <w:tcPr>
            <w:tcW w:w="2835" w:type="dxa"/>
            <w:vMerge/>
            <w:shd w:val="clear" w:color="auto" w:fill="D9E2F3"/>
            <w:vAlign w:val="center"/>
          </w:tcPr>
          <w:p w14:paraId="120B0CAB"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CF1BB0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D11B0CE" w14:textId="77777777" w:rsidTr="00220899">
        <w:trPr>
          <w:trHeight w:val="850"/>
        </w:trPr>
        <w:tc>
          <w:tcPr>
            <w:tcW w:w="2835" w:type="dxa"/>
            <w:vMerge/>
            <w:shd w:val="clear" w:color="auto" w:fill="D9E2F3"/>
            <w:vAlign w:val="center"/>
          </w:tcPr>
          <w:p w14:paraId="1677AA47"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7CC20C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613D3ED" w14:textId="77777777" w:rsidTr="00220899">
        <w:trPr>
          <w:trHeight w:val="850"/>
        </w:trPr>
        <w:tc>
          <w:tcPr>
            <w:tcW w:w="2835" w:type="dxa"/>
            <w:vMerge/>
            <w:shd w:val="clear" w:color="auto" w:fill="D9E2F3"/>
            <w:vAlign w:val="center"/>
          </w:tcPr>
          <w:p w14:paraId="6AB8B21D"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95F63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B1FD730" w14:textId="77777777" w:rsidTr="00220899">
        <w:trPr>
          <w:trHeight w:val="850"/>
        </w:trPr>
        <w:tc>
          <w:tcPr>
            <w:tcW w:w="2835" w:type="dxa"/>
            <w:vMerge/>
            <w:shd w:val="clear" w:color="auto" w:fill="D9E2F3"/>
            <w:vAlign w:val="center"/>
          </w:tcPr>
          <w:p w14:paraId="71B62886"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43D9F94" w14:textId="77777777" w:rsidR="00220899" w:rsidRPr="00FD1EE4" w:rsidRDefault="00220899" w:rsidP="00220899">
            <w:pPr>
              <w:spacing w:before="240" w:after="240"/>
              <w:rPr>
                <w:rFonts w:ascii="GHEA Grapalat" w:eastAsia="GHEA Grapalat" w:hAnsi="GHEA Grapalat" w:cs="GHEA Grapalat"/>
              </w:rPr>
            </w:pPr>
          </w:p>
        </w:tc>
      </w:tr>
    </w:tbl>
    <w:p w14:paraId="0F8F5855" w14:textId="77777777"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63CD2453" w14:textId="77777777" w:rsidTr="00220899">
        <w:tc>
          <w:tcPr>
            <w:tcW w:w="2835" w:type="dxa"/>
            <w:shd w:val="clear" w:color="auto" w:fill="D9E2F3"/>
            <w:vAlign w:val="center"/>
          </w:tcPr>
          <w:p w14:paraId="093C6D27"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6E34347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79C8927" w14:textId="77777777" w:rsidTr="00220899">
        <w:tc>
          <w:tcPr>
            <w:tcW w:w="2835" w:type="dxa"/>
            <w:shd w:val="clear" w:color="auto" w:fill="D9E2F3"/>
            <w:vAlign w:val="center"/>
          </w:tcPr>
          <w:p w14:paraId="4FF76A6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1BAD57A" w14:textId="77777777" w:rsidR="00220899" w:rsidRPr="00FD1EE4" w:rsidRDefault="00220899" w:rsidP="00220899">
            <w:pPr>
              <w:spacing w:before="240" w:after="240"/>
              <w:rPr>
                <w:rFonts w:ascii="GHEA Grapalat" w:eastAsia="GHEA Grapalat" w:hAnsi="GHEA Grapalat" w:cs="GHEA Grapalat"/>
              </w:rPr>
            </w:pPr>
          </w:p>
        </w:tc>
      </w:tr>
    </w:tbl>
    <w:p w14:paraId="2B468339" w14:textId="77777777"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4B24E451" w14:textId="77777777" w:rsidR="00220899" w:rsidRPr="001F2C4C" w:rsidRDefault="00220899" w:rsidP="001F2C4C">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FD1EE4" w14:paraId="03C42FB2" w14:textId="77777777" w:rsidTr="00220899">
        <w:tc>
          <w:tcPr>
            <w:tcW w:w="9016" w:type="dxa"/>
            <w:shd w:val="clear" w:color="auto" w:fill="DBE5F1" w:themeFill="accent1" w:themeFillTint="33"/>
          </w:tcPr>
          <w:p w14:paraId="6157E39F" w14:textId="77777777"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14:paraId="2B76339C" w14:textId="77777777" w:rsidTr="00220899">
        <w:trPr>
          <w:trHeight w:val="10187"/>
        </w:trPr>
        <w:tc>
          <w:tcPr>
            <w:tcW w:w="9016" w:type="dxa"/>
          </w:tcPr>
          <w:p w14:paraId="1866667B" w14:textId="77777777" w:rsidR="00220899" w:rsidRPr="00FD1EE4" w:rsidRDefault="00220899" w:rsidP="00220899">
            <w:pPr>
              <w:rPr>
                <w:rFonts w:ascii="GHEA Grapalat" w:eastAsia="GHEA Grapalat" w:hAnsi="GHEA Grapalat" w:cs="GHEA Grapalat"/>
                <w:b/>
                <w:color w:val="000000"/>
              </w:rPr>
            </w:pPr>
          </w:p>
        </w:tc>
      </w:tr>
    </w:tbl>
    <w:p w14:paraId="70A6A09D" w14:textId="77777777"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14:paraId="436CA909" w14:textId="77777777" w:rsidR="00220899" w:rsidRDefault="00220899" w:rsidP="00220899">
      <w:pPr>
        <w:rPr>
          <w:rFonts w:ascii="GHEA Grapalat" w:hAnsi="GHEA Grapalat"/>
          <w:b/>
        </w:rPr>
      </w:pPr>
    </w:p>
    <w:p w14:paraId="3A9D9DCE" w14:textId="77777777" w:rsidR="00220899" w:rsidRDefault="00220899" w:rsidP="00220899">
      <w:pPr>
        <w:rPr>
          <w:rFonts w:ascii="GHEA Grapalat" w:hAnsi="GHEA Grapalat"/>
          <w:b/>
        </w:rPr>
      </w:pPr>
      <w:r>
        <w:rPr>
          <w:rFonts w:ascii="GHEA Grapalat" w:hAnsi="GHEA Grapalat"/>
          <w:b/>
        </w:rPr>
        <w:br w:type="page"/>
      </w:r>
    </w:p>
    <w:p w14:paraId="4BBBB204" w14:textId="77777777"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7AA9168C" w14:textId="77777777" w:rsidR="00220899" w:rsidRPr="00490465" w:rsidRDefault="00220899" w:rsidP="00220899">
      <w:pPr>
        <w:spacing w:line="360" w:lineRule="auto"/>
        <w:jc w:val="center"/>
        <w:rPr>
          <w:rFonts w:ascii="GHEA Grapalat" w:hAnsi="GHEA Grapalat"/>
          <w:b/>
          <w:sz w:val="28"/>
          <w:szCs w:val="28"/>
          <w:lang w:val="hy-AM"/>
        </w:rPr>
      </w:pPr>
    </w:p>
    <w:p w14:paraId="43D2E38F" w14:textId="77777777"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C70B19B" w14:textId="77777777" w:rsidR="00220899" w:rsidRPr="00092E73" w:rsidRDefault="00220899" w:rsidP="00220899">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A5A33D1" w14:textId="77777777" w:rsidR="00220899" w:rsidRPr="00092E73" w:rsidRDefault="00220899" w:rsidP="00220899">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 xml:space="preserve">в </w:t>
      </w:r>
      <w:proofErr w:type="gramStart"/>
      <w:r w:rsidRPr="00092E73">
        <w:rPr>
          <w:rFonts w:ascii="GHEA Grapalat" w:hAnsi="GHEA Grapalat"/>
        </w:rPr>
        <w:t>подразделе  "</w:t>
      </w:r>
      <w:proofErr w:type="gramEnd"/>
      <w:r w:rsidRPr="00092E73">
        <w:rPr>
          <w:rFonts w:ascii="GHEA Grapalat" w:hAnsi="GHEA Grapalat"/>
        </w:rPr>
        <w:t>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5182AEB8" w14:textId="77777777" w:rsidR="00220899" w:rsidRPr="00092E73" w:rsidRDefault="00220899" w:rsidP="00220899">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D75A1DC" w14:textId="77777777" w:rsidR="00220899" w:rsidRPr="00092E73" w:rsidRDefault="00220899" w:rsidP="00220899">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4CF46AB" w14:textId="77777777"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ED6EE7A" w14:textId="77777777"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687AEC9" w14:textId="77777777"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E494782" w14:textId="77777777"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Pr="00092E73">
        <w:rPr>
          <w:rFonts w:ascii="Cambria Math" w:eastAsia="MS Mincho" w:hAnsi="Cambria Math" w:cs="Cambria Math"/>
        </w:rPr>
        <w:t>․</w:t>
      </w:r>
    </w:p>
    <w:p w14:paraId="6C49350B" w14:textId="77777777" w:rsidR="00220899" w:rsidRPr="00092E73" w:rsidRDefault="00220899" w:rsidP="00220899">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92E73">
        <w:rPr>
          <w:rFonts w:ascii="GHEA Grapalat" w:hAnsi="GHEA Grapalat"/>
        </w:rPr>
        <w:t>муниципалитета.В</w:t>
      </w:r>
      <w:proofErr w:type="spellEnd"/>
      <w:r w:rsidRPr="00092E73">
        <w:rPr>
          <w:rFonts w:ascii="GHEA Grapalat" w:hAnsi="GHEA Grapalat"/>
        </w:rPr>
        <w:t xml:space="preserve">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F84D9A3" w14:textId="77777777"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69E18C2" w14:textId="77777777"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6A289C72" w14:textId="77777777" w:rsidR="00220899" w:rsidRPr="00092E73" w:rsidRDefault="00220899" w:rsidP="00220899">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306B6AE"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39AEEF4"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09CDD3E5"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846B615" w14:textId="77777777" w:rsidR="00220899" w:rsidRPr="00092E73" w:rsidRDefault="00220899" w:rsidP="00220899">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92E73">
        <w:rPr>
          <w:rFonts w:ascii="GHEA Grapalat" w:hAnsi="GHEA Grapalat"/>
        </w:rPr>
        <w:t>является  реальным</w:t>
      </w:r>
      <w:proofErr w:type="gramEnd"/>
      <w:r w:rsidRPr="00092E73">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BC41ED2" w14:textId="77777777"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92E73">
        <w:rPr>
          <w:rFonts w:ascii="GHEA Grapalat" w:hAnsi="GHEA Grapalat"/>
        </w:rPr>
        <w:t>прямо</w:t>
      </w:r>
      <w:proofErr w:type="gramEnd"/>
      <w:r w:rsidRPr="00092E73">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DDF13EF" w14:textId="77777777"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720CBA1F"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6D4D32AB" w14:textId="77777777"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proofErr w:type="spellStart"/>
      <w:r w:rsidRPr="00092E73">
        <w:rPr>
          <w:rFonts w:ascii="GHEA Grapalat" w:hAnsi="GHEA Grapalat"/>
        </w:rPr>
        <w:t>ым</w:t>
      </w:r>
      <w:proofErr w:type="spellEnd"/>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459DAA41"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92E73">
        <w:rPr>
          <w:rFonts w:ascii="GHEA Grapalat" w:hAnsi="GHEA Grapalat"/>
        </w:rPr>
        <w:t>процентов</w:t>
      </w:r>
      <w:proofErr w:type="gramEnd"/>
      <w:r w:rsidRPr="00092E73">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4C995B40" w14:textId="77777777"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proofErr w:type="spellStart"/>
      <w:r w:rsidRPr="00092E73">
        <w:rPr>
          <w:rFonts w:ascii="GHEA Grapalat" w:hAnsi="GHEA Grapalat"/>
        </w:rPr>
        <w:t>отстраня</w:t>
      </w:r>
      <w:proofErr w:type="spellEnd"/>
      <w:r w:rsidRPr="00092E73">
        <w:rPr>
          <w:rFonts w:ascii="GHEA Grapalat" w:hAnsi="GHEA Grapalat"/>
          <w:lang w:val="hy-AM"/>
        </w:rPr>
        <w:t>ть большинство членов органов управления юридического лица;</w:t>
      </w:r>
    </w:p>
    <w:p w14:paraId="324E85B6"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14:paraId="096C5A55"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CD21FBC"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4183342"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F733B26" w14:textId="77777777"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32B10848"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4C978627"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6C025165"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FF9779E"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06EBFD8"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92E73">
        <w:rPr>
          <w:rFonts w:ascii="GHEA Grapalat" w:hAnsi="GHEA Grapalat"/>
        </w:rPr>
        <w:t>листингуются</w:t>
      </w:r>
      <w:proofErr w:type="spellEnd"/>
      <w:r w:rsidRPr="00092E73">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листингуются</w:t>
      </w:r>
      <w:proofErr w:type="spellEnd"/>
      <w:r w:rsidRPr="00092E73">
        <w:rPr>
          <w:rFonts w:ascii="GHEA Grapalat" w:hAnsi="GHEA Grapalat"/>
        </w:rPr>
        <w:t xml:space="preserve"> акции юридического лица, а также ссылается на имеющиеся на бирже документы.</w:t>
      </w:r>
    </w:p>
    <w:p w14:paraId="03C273F9"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5E7DB44"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14:paraId="3AD3A84E" w14:textId="77777777" w:rsidR="00220899" w:rsidRDefault="00220899" w:rsidP="00220899">
      <w:pPr>
        <w:contextualSpacing/>
        <w:jc w:val="both"/>
        <w:rPr>
          <w:rFonts w:ascii="GHEA Grapalat" w:hAnsi="GHEA Grapalat"/>
          <w:sz w:val="28"/>
          <w:szCs w:val="28"/>
        </w:rPr>
      </w:pPr>
    </w:p>
    <w:p w14:paraId="64EC81B0" w14:textId="77777777" w:rsidR="00220899" w:rsidRDefault="00220899" w:rsidP="00220899">
      <w:pPr>
        <w:contextualSpacing/>
        <w:jc w:val="both"/>
        <w:rPr>
          <w:rFonts w:ascii="GHEA Grapalat" w:hAnsi="GHEA Grapalat"/>
          <w:sz w:val="28"/>
          <w:szCs w:val="28"/>
        </w:rPr>
      </w:pPr>
    </w:p>
    <w:p w14:paraId="60383678" w14:textId="77777777"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678E8B42" w14:textId="77777777"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lastRenderedPageBreak/>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628151DE" w14:textId="77777777" w:rsidR="00220899" w:rsidRDefault="00220899" w:rsidP="00220899">
      <w:pPr>
        <w:rPr>
          <w:rFonts w:ascii="GHEA Grapalat" w:hAnsi="GHEA Grapalat"/>
          <w:b/>
        </w:rPr>
      </w:pPr>
    </w:p>
    <w:p w14:paraId="162EAB43" w14:textId="77777777" w:rsidR="00220899" w:rsidRDefault="00220899" w:rsidP="00220899">
      <w:pPr>
        <w:rPr>
          <w:rFonts w:ascii="GHEA Grapalat" w:hAnsi="GHEA Grapalat"/>
          <w:b/>
        </w:rPr>
      </w:pPr>
      <w:r>
        <w:rPr>
          <w:rFonts w:ascii="GHEA Grapalat" w:hAnsi="GHEA Grapalat"/>
          <w:b/>
        </w:rPr>
        <w:br w:type="page"/>
      </w:r>
    </w:p>
    <w:p w14:paraId="176CD540" w14:textId="77777777" w:rsidR="00220899" w:rsidRDefault="00220899">
      <w:pPr>
        <w:rPr>
          <w:rFonts w:ascii="GHEA Grapalat" w:hAnsi="GHEA Grapalat"/>
          <w:b/>
        </w:rPr>
      </w:pPr>
    </w:p>
    <w:p w14:paraId="453DBCA9"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6C7B7303" w14:textId="729CD315"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D160E3">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442157">
        <w:rPr>
          <w:rFonts w:ascii="GHEA Grapalat" w:hAnsi="GHEA Grapalat"/>
          <w:i/>
          <w:lang w:val="en-US"/>
        </w:rPr>
        <w:t>OBT</w:t>
      </w:r>
      <w:r w:rsidR="00442157" w:rsidRPr="007E2646">
        <w:rPr>
          <w:rFonts w:ascii="GHEA Grapalat" w:hAnsi="GHEA Grapalat"/>
          <w:i/>
        </w:rPr>
        <w:t>-</w:t>
      </w:r>
      <w:proofErr w:type="spellStart"/>
      <w:r w:rsidR="00442157">
        <w:rPr>
          <w:rFonts w:ascii="GHEA Grapalat" w:hAnsi="GHEA Grapalat"/>
          <w:i/>
          <w:lang w:val="en-US"/>
        </w:rPr>
        <w:t>GHASHDzB</w:t>
      </w:r>
      <w:proofErr w:type="spellEnd"/>
      <w:r w:rsidR="00442157" w:rsidRPr="007E2646">
        <w:rPr>
          <w:rFonts w:ascii="GHEA Grapalat" w:hAnsi="GHEA Grapalat"/>
          <w:i/>
        </w:rPr>
        <w:t>-2</w:t>
      </w:r>
      <w:r w:rsidR="005C4D40">
        <w:rPr>
          <w:rFonts w:ascii="GHEA Grapalat" w:hAnsi="GHEA Grapalat"/>
          <w:i/>
          <w:lang w:val="hy-AM"/>
        </w:rPr>
        <w:t>6</w:t>
      </w:r>
      <w:r w:rsidR="00442157" w:rsidRPr="007E2646">
        <w:rPr>
          <w:rFonts w:ascii="GHEA Grapalat" w:hAnsi="GHEA Grapalat"/>
          <w:i/>
        </w:rPr>
        <w:t>/01</w:t>
      </w:r>
    </w:p>
    <w:p w14:paraId="56F82F34" w14:textId="77777777" w:rsidR="00B2572B" w:rsidRPr="009044F1" w:rsidRDefault="00B2572B" w:rsidP="00B46D58">
      <w:pPr>
        <w:widowControl w:val="0"/>
        <w:spacing w:after="120"/>
        <w:ind w:firstLine="567"/>
        <w:jc w:val="center"/>
        <w:rPr>
          <w:rFonts w:ascii="GHEA Grapalat" w:hAnsi="GHEA Grapalat"/>
        </w:rPr>
      </w:pPr>
    </w:p>
    <w:p w14:paraId="0A37B423"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160658D1" w14:textId="77777777" w:rsidR="00B2572B" w:rsidRPr="009044F1" w:rsidRDefault="00B2572B" w:rsidP="00B46D58">
      <w:pPr>
        <w:widowControl w:val="0"/>
        <w:spacing w:after="120"/>
        <w:ind w:firstLine="567"/>
        <w:jc w:val="center"/>
        <w:rPr>
          <w:rFonts w:ascii="GHEA Grapalat" w:hAnsi="GHEA Grapalat"/>
        </w:rPr>
      </w:pPr>
    </w:p>
    <w:p w14:paraId="0C8A02F3" w14:textId="07B01649"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D160E3">
        <w:rPr>
          <w:rFonts w:ascii="GHEA Grapalat" w:hAnsi="GHEA Grapalat"/>
          <w:spacing w:val="-6"/>
        </w:rPr>
        <w:t>запрос котировок</w:t>
      </w:r>
      <w:r w:rsidRPr="005744FC">
        <w:rPr>
          <w:rFonts w:ascii="GHEA Grapalat" w:hAnsi="GHEA Grapalat"/>
          <w:spacing w:val="-6"/>
        </w:rPr>
        <w:t xml:space="preserve"> под кодом </w:t>
      </w:r>
      <w:r w:rsidR="00442157">
        <w:rPr>
          <w:rFonts w:ascii="GHEA Grapalat" w:hAnsi="GHEA Grapalat"/>
          <w:i/>
          <w:lang w:val="en-US"/>
        </w:rPr>
        <w:t>OBT</w:t>
      </w:r>
      <w:r w:rsidR="00442157" w:rsidRPr="007E2646">
        <w:rPr>
          <w:rFonts w:ascii="GHEA Grapalat" w:hAnsi="GHEA Grapalat"/>
          <w:i/>
        </w:rPr>
        <w:t>-</w:t>
      </w:r>
      <w:proofErr w:type="spellStart"/>
      <w:r w:rsidR="00442157">
        <w:rPr>
          <w:rFonts w:ascii="GHEA Grapalat" w:hAnsi="GHEA Grapalat"/>
          <w:i/>
          <w:lang w:val="en-US"/>
        </w:rPr>
        <w:t>GHASHDzB</w:t>
      </w:r>
      <w:proofErr w:type="spellEnd"/>
      <w:r w:rsidR="00442157" w:rsidRPr="007E2646">
        <w:rPr>
          <w:rFonts w:ascii="GHEA Grapalat" w:hAnsi="GHEA Grapalat"/>
          <w:i/>
        </w:rPr>
        <w:t>-2</w:t>
      </w:r>
      <w:r w:rsidR="005C4D40">
        <w:rPr>
          <w:rFonts w:ascii="GHEA Grapalat" w:hAnsi="GHEA Grapalat"/>
          <w:i/>
          <w:lang w:val="hy-AM"/>
        </w:rPr>
        <w:t>6</w:t>
      </w:r>
      <w:r w:rsidR="00442157" w:rsidRPr="007E2646">
        <w:rPr>
          <w:rFonts w:ascii="GHEA Grapalat" w:hAnsi="GHEA Grapalat"/>
          <w:i/>
        </w:rPr>
        <w:t>/01</w:t>
      </w:r>
    </w:p>
    <w:p w14:paraId="259FE086"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017529A8"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CBD59F"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54CEE218" w14:textId="77777777"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14:paraId="682D66FB"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1FC493F1" w14:textId="77777777"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36C3ED8" w14:textId="59FB8B8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w:t>
            </w:r>
            <w:r w:rsidR="00D160E3">
              <w:rPr>
                <w:rFonts w:ascii="GHEA Grapalat" w:hAnsi="GHEA Grapalat"/>
                <w:b/>
                <w:sz w:val="20"/>
                <w:szCs w:val="20"/>
              </w:rPr>
              <w:t>работы</w:t>
            </w:r>
          </w:p>
        </w:tc>
        <w:tc>
          <w:tcPr>
            <w:tcW w:w="1843" w:type="dxa"/>
            <w:tcBorders>
              <w:top w:val="single" w:sz="4" w:space="0" w:color="auto"/>
              <w:left w:val="single" w:sz="4" w:space="0" w:color="auto"/>
              <w:right w:val="single" w:sz="4" w:space="0" w:color="auto"/>
            </w:tcBorders>
            <w:vAlign w:val="center"/>
          </w:tcPr>
          <w:p w14:paraId="7AB3CA71" w14:textId="77777777"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E6A596B" w14:textId="77777777"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30F54E31" w14:textId="77777777"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9"/>
              <w:t>**</w:t>
            </w:r>
          </w:p>
          <w:p w14:paraId="4DC56BFE"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29CCBFF9"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EED7EFC"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14:paraId="53553FD4"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0D4986E" w14:textId="77777777"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6E8875B" w14:textId="77777777"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019D8E45" w14:textId="77777777"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467A93D" w14:textId="77777777"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67D4372A" w14:textId="77777777"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14:paraId="2FC85156"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87E8A07"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7981D221"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46746E9"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9180322"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793CE273" w14:textId="77777777" w:rsidR="006A7C27" w:rsidRPr="005744FC" w:rsidRDefault="006A7C27" w:rsidP="00B46D58">
            <w:pPr>
              <w:widowControl w:val="0"/>
              <w:jc w:val="center"/>
              <w:rPr>
                <w:rFonts w:ascii="GHEA Grapalat" w:hAnsi="GHEA Grapalat"/>
                <w:sz w:val="20"/>
                <w:szCs w:val="20"/>
              </w:rPr>
            </w:pPr>
          </w:p>
        </w:tc>
      </w:tr>
      <w:tr w:rsidR="006A7C27" w:rsidRPr="005744FC" w14:paraId="45061716" w14:textId="77777777"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32E517F3"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19D4989A"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EEFED3"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6AB2A4F0"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626E858B" w14:textId="77777777" w:rsidR="006A7C27" w:rsidRPr="005744FC" w:rsidRDefault="006A7C27" w:rsidP="00B46D58">
            <w:pPr>
              <w:widowControl w:val="0"/>
              <w:rPr>
                <w:rFonts w:ascii="GHEA Grapalat" w:hAnsi="GHEA Grapalat"/>
                <w:sz w:val="20"/>
                <w:szCs w:val="20"/>
              </w:rPr>
            </w:pPr>
          </w:p>
        </w:tc>
      </w:tr>
      <w:tr w:rsidR="006A7C27" w:rsidRPr="005744FC" w14:paraId="613EC89B"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5B08EEC"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3167A4BD"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027B88E"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3EE00DE1"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348158F7" w14:textId="77777777" w:rsidR="006A7C27" w:rsidRPr="005744FC" w:rsidRDefault="006A7C27" w:rsidP="00B46D58">
            <w:pPr>
              <w:widowControl w:val="0"/>
              <w:jc w:val="center"/>
              <w:rPr>
                <w:rFonts w:ascii="GHEA Grapalat" w:hAnsi="GHEA Grapalat"/>
                <w:sz w:val="20"/>
                <w:szCs w:val="20"/>
              </w:rPr>
            </w:pPr>
          </w:p>
        </w:tc>
      </w:tr>
      <w:tr w:rsidR="006A7C27" w:rsidRPr="005744FC" w14:paraId="58566899"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0A2CA16"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02F776C"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805445F"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7D1CDE0E"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577FAE81" w14:textId="77777777" w:rsidR="006A7C27" w:rsidRPr="005744FC" w:rsidRDefault="006A7C27" w:rsidP="00B46D58">
            <w:pPr>
              <w:widowControl w:val="0"/>
              <w:jc w:val="center"/>
              <w:rPr>
                <w:rFonts w:ascii="GHEA Grapalat" w:hAnsi="GHEA Grapalat"/>
                <w:sz w:val="20"/>
                <w:szCs w:val="20"/>
              </w:rPr>
            </w:pPr>
          </w:p>
        </w:tc>
      </w:tr>
      <w:tr w:rsidR="006A7C27" w:rsidRPr="005744FC" w14:paraId="3FD025DB" w14:textId="77777777"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5F79857"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69C0485"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A661DA9"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2A8CB0D7"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7268F6C7" w14:textId="77777777" w:rsidR="006A7C27" w:rsidRPr="005744FC" w:rsidRDefault="006A7C27" w:rsidP="00B46D58">
            <w:pPr>
              <w:widowControl w:val="0"/>
              <w:jc w:val="center"/>
              <w:rPr>
                <w:rFonts w:ascii="GHEA Grapalat" w:hAnsi="GHEA Grapalat"/>
                <w:sz w:val="20"/>
                <w:szCs w:val="20"/>
              </w:rPr>
            </w:pPr>
          </w:p>
        </w:tc>
      </w:tr>
    </w:tbl>
    <w:p w14:paraId="2F491C4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2CD86FD"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14:paraId="41C0532E" w14:textId="77777777" w:rsidR="00DC619D" w:rsidRPr="00D3436F" w:rsidRDefault="00DC619D" w:rsidP="00B46D58">
      <w:pPr>
        <w:widowControl w:val="0"/>
        <w:spacing w:after="160"/>
        <w:jc w:val="both"/>
        <w:rPr>
          <w:rFonts w:ascii="GHEA Grapalat" w:hAnsi="GHEA Grapalat"/>
          <w:lang w:val="es-ES"/>
        </w:rPr>
      </w:pPr>
    </w:p>
    <w:p w14:paraId="0A43D931"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ABCA119" w14:textId="46382812" w:rsidR="007723F7" w:rsidRPr="00442157" w:rsidRDefault="00B217BB" w:rsidP="00442157">
      <w:pPr>
        <w:rPr>
          <w:rFonts w:ascii="GHEA Grapalat" w:hAnsi="GHEA Grapalat"/>
          <w:b/>
        </w:rPr>
      </w:pPr>
      <w:r>
        <w:rPr>
          <w:rFonts w:ascii="GHEA Grapalat" w:hAnsi="GHEA Grapalat"/>
          <w:b/>
        </w:rPr>
        <w:br w:type="page"/>
      </w:r>
    </w:p>
    <w:p w14:paraId="017CE79F" w14:textId="35582FC4" w:rsidR="00A21DA8" w:rsidRDefault="00A21DA8">
      <w:pPr>
        <w:rPr>
          <w:ins w:id="14" w:author="Vardan" w:date="2020-06-03T18:36:00Z"/>
          <w:rFonts w:ascii="GHEA Grapalat" w:hAnsi="GHEA Grapalat"/>
          <w:i/>
          <w:sz w:val="22"/>
          <w:szCs w:val="22"/>
        </w:rPr>
      </w:pPr>
    </w:p>
    <w:p w14:paraId="2FCE6055" w14:textId="77777777"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5BEC" w:rsidRPr="002E4BC5">
        <w:rPr>
          <w:rFonts w:ascii="GHEA Grapalat" w:hAnsi="GHEA Grapalat"/>
          <w:i/>
          <w:sz w:val="22"/>
          <w:szCs w:val="22"/>
        </w:rPr>
        <w:t>2</w:t>
      </w:r>
    </w:p>
    <w:p w14:paraId="1B525EBF" w14:textId="675DF21C"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D160E3">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442157">
        <w:rPr>
          <w:rFonts w:ascii="GHEA Grapalat" w:hAnsi="GHEA Grapalat"/>
          <w:i/>
          <w:lang w:val="en-US"/>
        </w:rPr>
        <w:t>OBT</w:t>
      </w:r>
      <w:r w:rsidR="00442157" w:rsidRPr="007E2646">
        <w:rPr>
          <w:rFonts w:ascii="GHEA Grapalat" w:hAnsi="GHEA Grapalat"/>
          <w:i/>
        </w:rPr>
        <w:t>-</w:t>
      </w:r>
      <w:proofErr w:type="spellStart"/>
      <w:r w:rsidR="00442157">
        <w:rPr>
          <w:rFonts w:ascii="GHEA Grapalat" w:hAnsi="GHEA Grapalat"/>
          <w:i/>
          <w:lang w:val="en-US"/>
        </w:rPr>
        <w:t>GHASHDzB</w:t>
      </w:r>
      <w:proofErr w:type="spellEnd"/>
      <w:r w:rsidR="00442157" w:rsidRPr="007E2646">
        <w:rPr>
          <w:rFonts w:ascii="GHEA Grapalat" w:hAnsi="GHEA Grapalat"/>
          <w:i/>
        </w:rPr>
        <w:t>-2</w:t>
      </w:r>
      <w:r w:rsidR="005C4D40">
        <w:rPr>
          <w:rFonts w:ascii="GHEA Grapalat" w:hAnsi="GHEA Grapalat"/>
          <w:i/>
          <w:lang w:val="hy-AM"/>
        </w:rPr>
        <w:t>6</w:t>
      </w:r>
      <w:r w:rsidR="00442157" w:rsidRPr="007E2646">
        <w:rPr>
          <w:rFonts w:ascii="GHEA Grapalat" w:hAnsi="GHEA Grapalat"/>
          <w:i/>
        </w:rPr>
        <w:t>/01</w:t>
      </w:r>
    </w:p>
    <w:p w14:paraId="42097767" w14:textId="77777777" w:rsidR="003D2FE2" w:rsidRPr="00B138F3" w:rsidRDefault="003D2FE2" w:rsidP="003D2FE2">
      <w:pPr>
        <w:widowControl w:val="0"/>
        <w:spacing w:after="160"/>
        <w:jc w:val="center"/>
        <w:rPr>
          <w:rFonts w:ascii="GHEA Grapalat" w:hAnsi="GHEA Grapalat"/>
          <w:b/>
          <w:sz w:val="22"/>
          <w:szCs w:val="22"/>
        </w:rPr>
      </w:pPr>
    </w:p>
    <w:p w14:paraId="00367A7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5058A90"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781D1C32" w14:textId="77777777" w:rsidTr="00B932B8">
        <w:tc>
          <w:tcPr>
            <w:tcW w:w="4786" w:type="dxa"/>
          </w:tcPr>
          <w:p w14:paraId="00A193E7"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1B3C1C2"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0"/>
              <w:t>**</w:t>
            </w:r>
          </w:p>
        </w:tc>
      </w:tr>
    </w:tbl>
    <w:p w14:paraId="0FCFA4FA" w14:textId="77777777" w:rsidR="003D2FE2" w:rsidRPr="00B138F3" w:rsidRDefault="003D2FE2" w:rsidP="003D2FE2">
      <w:pPr>
        <w:widowControl w:val="0"/>
        <w:spacing w:after="160"/>
        <w:rPr>
          <w:rFonts w:ascii="GHEA Grapalat" w:hAnsi="GHEA Grapalat" w:cs="GHEA Grapalat"/>
          <w:b/>
          <w:sz w:val="22"/>
          <w:szCs w:val="22"/>
        </w:rPr>
      </w:pPr>
    </w:p>
    <w:p w14:paraId="2BF8B335"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EFFCE6B" w14:textId="77777777"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69EDABA" w14:textId="77777777"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14:paraId="0739F527"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57E9C01"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533AD19"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5A84970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BA21C8B"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052DBACB"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4663BD5C" w14:textId="0E089983"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442157">
        <w:rPr>
          <w:rFonts w:ascii="GHEA Grapalat" w:hAnsi="GHEA Grapalat"/>
          <w:i/>
          <w:lang w:val="en-US"/>
        </w:rPr>
        <w:t>OBT</w:t>
      </w:r>
      <w:r w:rsidR="00442157" w:rsidRPr="007E2646">
        <w:rPr>
          <w:rFonts w:ascii="GHEA Grapalat" w:hAnsi="GHEA Grapalat"/>
          <w:i/>
        </w:rPr>
        <w:t>-</w:t>
      </w:r>
      <w:proofErr w:type="spellStart"/>
      <w:r w:rsidR="00442157">
        <w:rPr>
          <w:rFonts w:ascii="GHEA Grapalat" w:hAnsi="GHEA Grapalat"/>
          <w:i/>
          <w:lang w:val="en-US"/>
        </w:rPr>
        <w:t>GHASHDzB</w:t>
      </w:r>
      <w:proofErr w:type="spellEnd"/>
      <w:r w:rsidR="00442157" w:rsidRPr="007E2646">
        <w:rPr>
          <w:rFonts w:ascii="GHEA Grapalat" w:hAnsi="GHEA Grapalat"/>
          <w:i/>
        </w:rPr>
        <w:t>-2</w:t>
      </w:r>
      <w:r w:rsidR="005C4D40">
        <w:rPr>
          <w:rFonts w:ascii="GHEA Grapalat" w:hAnsi="GHEA Grapalat"/>
          <w:i/>
          <w:lang w:val="hy-AM"/>
        </w:rPr>
        <w:t>6</w:t>
      </w:r>
      <w:r w:rsidR="00442157" w:rsidRPr="007E2646">
        <w:rPr>
          <w:rFonts w:ascii="GHEA Grapalat" w:hAnsi="GHEA Grapalat"/>
          <w:i/>
        </w:rPr>
        <w:t>/01</w:t>
      </w:r>
      <w:r w:rsidRPr="00B138F3">
        <w:rPr>
          <w:rFonts w:ascii="GHEA Grapalat" w:hAnsi="GHEA Grapalat"/>
          <w:sz w:val="22"/>
          <w:szCs w:val="22"/>
        </w:rPr>
        <w:t>.</w:t>
      </w:r>
    </w:p>
    <w:p w14:paraId="7B64546D"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5307C9E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CD9FAA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017116E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87A3A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09E4FC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lastRenderedPageBreak/>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467723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14:paraId="0F966C3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8C1926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51B5EC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60ECEF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5126535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58DFC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5A8D38E5"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76CC891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1FB4711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863D75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594A4B0D"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22E0F03" w14:textId="77777777"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14:paraId="0C029F0A" w14:textId="77777777" w:rsidR="006B30BA" w:rsidRPr="00230D36" w:rsidRDefault="006B30BA" w:rsidP="002849A6">
      <w:pPr>
        <w:widowControl w:val="0"/>
        <w:spacing w:after="160"/>
        <w:ind w:firstLine="567"/>
        <w:jc w:val="center"/>
        <w:rPr>
          <w:rFonts w:ascii="GHEA Grapalat" w:hAnsi="GHEA Grapalat"/>
          <w:b/>
          <w:sz w:val="22"/>
          <w:szCs w:val="22"/>
        </w:rPr>
      </w:pPr>
    </w:p>
    <w:p w14:paraId="5B9BF7E8" w14:textId="77777777"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9825EBE" w14:textId="77777777"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979623B" w14:textId="77777777"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14:paraId="70BA6F03" w14:textId="77777777"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3B41B06A" w14:textId="77777777"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219A2C1" w14:textId="77777777"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C85B490" w14:textId="77777777" w:rsidR="00985A25" w:rsidRPr="002E4BC5" w:rsidRDefault="00985A25" w:rsidP="002849A6">
      <w:pPr>
        <w:widowControl w:val="0"/>
        <w:spacing w:after="160"/>
        <w:ind w:right="4250"/>
        <w:jc w:val="center"/>
        <w:rPr>
          <w:rFonts w:ascii="GHEA Grapalat" w:hAnsi="GHEA Grapalat"/>
          <w:sz w:val="22"/>
          <w:szCs w:val="22"/>
          <w:vertAlign w:val="superscript"/>
        </w:rPr>
      </w:pPr>
    </w:p>
    <w:p w14:paraId="006CA1C1" w14:textId="77777777" w:rsidR="002849A6" w:rsidRPr="00EC1F84" w:rsidRDefault="002849A6" w:rsidP="002849A6">
      <w:pPr>
        <w:widowControl w:val="0"/>
        <w:spacing w:after="160"/>
        <w:ind w:right="4250"/>
        <w:jc w:val="center"/>
        <w:rPr>
          <w:rFonts w:ascii="GHEA Grapalat" w:hAnsi="GHEA Grapalat"/>
          <w:sz w:val="22"/>
          <w:szCs w:val="22"/>
          <w:vertAlign w:val="superscript"/>
        </w:rPr>
      </w:pPr>
    </w:p>
    <w:p w14:paraId="62860762" w14:textId="77777777" w:rsidR="002849A6" w:rsidRPr="00EC1F84" w:rsidRDefault="002849A6" w:rsidP="002849A6">
      <w:pPr>
        <w:widowControl w:val="0"/>
        <w:spacing w:after="160"/>
        <w:ind w:right="4250"/>
        <w:jc w:val="center"/>
        <w:rPr>
          <w:rFonts w:ascii="GHEA Grapalat" w:hAnsi="GHEA Grapalat"/>
          <w:sz w:val="22"/>
          <w:szCs w:val="22"/>
          <w:vertAlign w:val="superscript"/>
        </w:rPr>
      </w:pPr>
    </w:p>
    <w:p w14:paraId="4AD62321" w14:textId="77777777" w:rsidR="002849A6" w:rsidRPr="00B138F3" w:rsidRDefault="002849A6" w:rsidP="002849A6">
      <w:pPr>
        <w:widowControl w:val="0"/>
        <w:spacing w:after="160"/>
        <w:jc w:val="right"/>
        <w:rPr>
          <w:rFonts w:ascii="GHEA Grapalat" w:hAnsi="GHEA Grapalat"/>
          <w:sz w:val="22"/>
          <w:szCs w:val="22"/>
        </w:rPr>
      </w:pPr>
    </w:p>
    <w:p w14:paraId="140E76D7" w14:textId="77777777"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14:paraId="09F1E562" w14:textId="77777777"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14:paraId="1FF99AD3"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45B5494C"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56C9CEBC"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170CF23E" w14:textId="77777777"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14:paraId="6DB44119"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B5F63C" w14:textId="77777777"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14:paraId="1F9E4A34"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324C1A" w14:textId="77777777"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14:paraId="644FCF1E"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16EAE" w14:textId="77777777"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14:paraId="25B7642B"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C99DCB"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14:paraId="66E71F28"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8A7CEC"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14:paraId="4E4C1B6E"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A32EED"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14:paraId="1DD9C161"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C522ED"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14:paraId="354A4689"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C7390"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14:paraId="513F0A21"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80CCD5"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14:paraId="5F727204"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746C7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14:paraId="6A9F5D17"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8CDA4C"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14:paraId="1EB49DF5"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C32021"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14:paraId="6A47732E"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1C7F2C"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2849A6" w:rsidRPr="00B138F3" w14:paraId="5FD574A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A8E64"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14:paraId="5D6BF747"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850AF"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14:paraId="4BF5FB80"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FA575B"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14:paraId="3A0D59E6"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BE353E" w14:textId="77777777"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14:paraId="577C829F"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2D3EA63F" w14:textId="77777777"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14:paraId="050BC32C"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BEF64"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14:paraId="6F67A6B1"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4B1B6B" w14:textId="77777777"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14:paraId="2F562C62"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7672D7CC" w14:textId="77777777"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ECDA4EC" w14:textId="77777777" w:rsidR="002849A6" w:rsidRPr="00B138F3" w:rsidRDefault="002849A6" w:rsidP="002849A6">
            <w:pPr>
              <w:widowControl w:val="0"/>
              <w:spacing w:after="160"/>
              <w:rPr>
                <w:rFonts w:ascii="GHEA Grapalat" w:hAnsi="GHEA Grapalat" w:cs="Sylfaen"/>
              </w:rPr>
            </w:pPr>
          </w:p>
          <w:p w14:paraId="223CB64C" w14:textId="77777777"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14:paraId="0E2A3CCE" w14:textId="77777777" w:rsidR="002849A6" w:rsidRPr="00B138F3" w:rsidRDefault="002849A6" w:rsidP="002849A6">
            <w:pPr>
              <w:widowControl w:val="0"/>
              <w:spacing w:after="160"/>
              <w:rPr>
                <w:rFonts w:ascii="GHEA Grapalat" w:hAnsi="GHEA Grapalat" w:cs="Sylfaen"/>
              </w:rPr>
            </w:pPr>
          </w:p>
          <w:p w14:paraId="056B7159"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05E813E4" w14:textId="77777777"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34FB9EA" w14:textId="77777777"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49C26AB" w14:textId="77777777"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5842DBC" w14:textId="77777777" w:rsidR="002849A6" w:rsidRPr="00B138F3" w:rsidRDefault="002849A6" w:rsidP="002849A6">
            <w:pPr>
              <w:widowControl w:val="0"/>
              <w:spacing w:after="160"/>
              <w:rPr>
                <w:rFonts w:ascii="GHEA Grapalat" w:hAnsi="GHEA Grapalat" w:cs="Sylfaen"/>
              </w:rPr>
            </w:pPr>
          </w:p>
          <w:p w14:paraId="7ADB674D"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4E16E54A" w14:textId="77777777" w:rsidR="002849A6" w:rsidRPr="00B138F3" w:rsidRDefault="002849A6" w:rsidP="002849A6">
            <w:pPr>
              <w:widowControl w:val="0"/>
              <w:spacing w:after="160"/>
              <w:jc w:val="right"/>
              <w:rPr>
                <w:rFonts w:ascii="GHEA Grapalat" w:hAnsi="GHEA Grapalat" w:cs="Tahoma"/>
              </w:rPr>
            </w:pPr>
          </w:p>
          <w:p w14:paraId="5F672C83"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14237542" w14:textId="77777777"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14:paraId="5264857F"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17F1896A"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28316ADF" w14:textId="77777777" w:rsidR="002849A6" w:rsidRPr="00B138F3" w:rsidRDefault="002849A6" w:rsidP="002849A6">
            <w:pPr>
              <w:widowControl w:val="0"/>
              <w:spacing w:after="160"/>
              <w:rPr>
                <w:rFonts w:ascii="GHEA Grapalat" w:hAnsi="GHEA Grapalat"/>
              </w:rPr>
            </w:pPr>
          </w:p>
          <w:p w14:paraId="0ADDABCE"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7514B98D" w14:textId="77777777"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71F4D82" w14:textId="77777777" w:rsidR="002849A6" w:rsidRPr="00B138F3" w:rsidRDefault="002849A6" w:rsidP="002849A6">
            <w:pPr>
              <w:widowControl w:val="0"/>
              <w:spacing w:after="160"/>
              <w:rPr>
                <w:rFonts w:ascii="GHEA Grapalat" w:hAnsi="GHEA Grapalat" w:cs="Tahoma"/>
              </w:rPr>
            </w:pPr>
          </w:p>
          <w:p w14:paraId="46ED54A9" w14:textId="77777777"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9D5A878"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34ACCB9A" w14:textId="77777777" w:rsidR="002849A6" w:rsidRPr="00B138F3" w:rsidRDefault="002849A6" w:rsidP="002849A6">
            <w:pPr>
              <w:widowControl w:val="0"/>
              <w:spacing w:after="160"/>
              <w:rPr>
                <w:rFonts w:ascii="GHEA Grapalat" w:hAnsi="GHEA Grapalat" w:cs="Tahoma"/>
              </w:rPr>
            </w:pPr>
          </w:p>
          <w:p w14:paraId="640B9BC6"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2C63EA0D" w14:textId="77777777"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016B683" w14:textId="77777777" w:rsidR="002849A6" w:rsidRPr="00B138F3" w:rsidRDefault="002849A6" w:rsidP="002849A6">
            <w:pPr>
              <w:widowControl w:val="0"/>
              <w:spacing w:after="160"/>
              <w:rPr>
                <w:rFonts w:ascii="GHEA Grapalat" w:hAnsi="GHEA Grapalat" w:cs="Arial"/>
              </w:rPr>
            </w:pPr>
          </w:p>
        </w:tc>
      </w:tr>
      <w:tr w:rsidR="002849A6" w:rsidRPr="00B138F3" w14:paraId="04E0DF42"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5624508" w14:textId="77777777"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5FF3353" w14:textId="77777777" w:rsidR="002849A6" w:rsidRPr="00B138F3" w:rsidRDefault="002849A6" w:rsidP="002849A6">
            <w:pPr>
              <w:widowControl w:val="0"/>
              <w:spacing w:after="160"/>
              <w:rPr>
                <w:rFonts w:ascii="GHEA Grapalat" w:hAnsi="GHEA Grapalat" w:cs="Sylfaen"/>
              </w:rPr>
            </w:pPr>
          </w:p>
          <w:p w14:paraId="3A60D4E3" w14:textId="77777777"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FD3EB39" w14:textId="77777777"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FF3AC9E" w14:textId="77777777" w:rsidR="002849A6" w:rsidRPr="00B138F3" w:rsidRDefault="002849A6" w:rsidP="002849A6">
            <w:pPr>
              <w:widowControl w:val="0"/>
              <w:spacing w:after="160"/>
              <w:rPr>
                <w:rFonts w:ascii="GHEA Grapalat" w:hAnsi="GHEA Grapalat"/>
              </w:rPr>
            </w:pPr>
          </w:p>
          <w:p w14:paraId="72320B1A"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1E18F5D" w14:textId="77777777" w:rsidR="002849A6" w:rsidRPr="00EC1F84" w:rsidRDefault="002849A6" w:rsidP="003D2FE2">
      <w:pPr>
        <w:widowControl w:val="0"/>
        <w:tabs>
          <w:tab w:val="left" w:pos="1134"/>
        </w:tabs>
        <w:spacing w:after="160"/>
        <w:ind w:firstLine="567"/>
        <w:jc w:val="both"/>
        <w:rPr>
          <w:rFonts w:ascii="GHEA Grapalat" w:hAnsi="GHEA Grapalat"/>
          <w:sz w:val="22"/>
          <w:szCs w:val="22"/>
        </w:rPr>
      </w:pPr>
    </w:p>
    <w:p w14:paraId="0545B8F5" w14:textId="77777777" w:rsidR="00C3421C" w:rsidRPr="00B138F3" w:rsidRDefault="00C3421C" w:rsidP="00C3421C">
      <w:pPr>
        <w:widowControl w:val="0"/>
        <w:spacing w:after="160"/>
        <w:jc w:val="center"/>
        <w:rPr>
          <w:rFonts w:ascii="GHEA Grapalat" w:hAnsi="GHEA Grapalat" w:cs="Sylfaen"/>
        </w:rPr>
      </w:pPr>
    </w:p>
    <w:p w14:paraId="5ED53E22" w14:textId="77777777" w:rsidR="00C3421C" w:rsidRPr="00B138F3" w:rsidRDefault="00C3421C" w:rsidP="00C3421C">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BD81DB"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422B90CA"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E3A4FA1"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5E743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E9E46B6"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90BAC4D"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FDDED4C"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FE568F4"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EF84B81"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6757F2A"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49C25EE"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567F3B9"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FFDFF5C"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68B2819"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0D99D9"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AD3E2D0"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DB11C41"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E95C986"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60E057"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BE305B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8E0D4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BA0B14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EBE42D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162B1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17FB8D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4DCFA4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602A9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74F5B52"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A6F188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0DC92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2EB385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43D50D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7986A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D306661"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4D44E5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CD19F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692C4F"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FD5B2E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5D3040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520FE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A3A0B87"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FD933B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A23FC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76CED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1EA553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FABC2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4E687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A0A9AF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3E7A14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2275A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D07B01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B7A25E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1098D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7C4D2F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4DF0E0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2ACFE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76C03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3B7C12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24851C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0DBB6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1DA609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1B941D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20015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E1545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06D0AE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6E9A6AC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77186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2F0666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B95A41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C3AC1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ADC3A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4369FB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F834F1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00183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FAD8C1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FE3F1E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C2D59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89236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71FF19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63E8B7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7D47F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03FCF3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AFC3E4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DFB7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D4DDC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64CAAB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9C041A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8612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D337BE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B25B80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12576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7AF3F3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918068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C268DA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2F21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92D469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8F94B7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D215A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95DC0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B50720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15E20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8C87D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243718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66697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3E98B0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1880C6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64BE9F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327F1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4431A7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D5BBB4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2C370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24910F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81DB23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7F4220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A67F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C52548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D819FE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E11B9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ED520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9713B1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A1DB46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CAC72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D47F89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0D19952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7AAA4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1E3C58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BA3794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9F47A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98DE41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374D05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69DFCB" w14:textId="77777777"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FBB331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C58C4A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70920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E9EEC5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1DD784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5B4DB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C192A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A236EA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01057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DE9AD" w14:textId="77777777"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D7A80F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FB26BF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462E1"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6B239AA"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E5B063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509AB6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D1DEB5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3CE81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CA0F6C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628E9A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982A6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9F3B3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9B03EC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964DA7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AB57B0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DA0F7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B91390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D459CB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9A8DF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4458D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F11782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C3BBC5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6EB935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3E579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5B3530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B86556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87C41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27A4E2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914A63A"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39CF2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CCD9C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D4417C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FC26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E50B40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916E0C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BB397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2997DE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7ED1D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9FC6BB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51A18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EAFCA7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8F7C13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BCA12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67FB2F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C012DA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44158E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9E70C2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BCFE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46E301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2380F8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B80C0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EB2308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4FD710F"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21BEAC3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C983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0CDE33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592542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B3253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A7D95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A4AC6EF"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05AD562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E1C1A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1CFE1D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F16CBD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96EAC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0BA58F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7F3F93D"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75176CE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CEEA7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E0597F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7A3DC8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504CA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98CD0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FE47DB"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4705D78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B8E92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6D548E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5B51B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D5A93F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EC988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A3FBF5" w14:textId="77777777" w:rsidR="00C3421C" w:rsidRPr="00B138F3" w:rsidRDefault="00C3421C" w:rsidP="003D2146">
            <w:pPr>
              <w:widowControl w:val="0"/>
              <w:spacing w:after="120"/>
              <w:jc w:val="center"/>
              <w:rPr>
                <w:rFonts w:ascii="GHEA Grapalat" w:hAnsi="GHEA Grapalat"/>
                <w:sz w:val="18"/>
                <w:szCs w:val="18"/>
              </w:rPr>
            </w:pPr>
          </w:p>
        </w:tc>
      </w:tr>
      <w:tr w:rsidR="00FF3DE9" w:rsidRPr="00B138F3" w14:paraId="1A0AC6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29EA5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1103AC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6AC24C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0BFED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83C9DC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87DB80E" w14:textId="77777777" w:rsidR="00C3421C" w:rsidRPr="00B138F3" w:rsidRDefault="00C3421C" w:rsidP="003D2146">
            <w:pPr>
              <w:widowControl w:val="0"/>
              <w:spacing w:after="120"/>
              <w:jc w:val="center"/>
              <w:rPr>
                <w:rFonts w:ascii="GHEA Grapalat" w:hAnsi="GHEA Grapalat"/>
                <w:sz w:val="18"/>
                <w:szCs w:val="18"/>
              </w:rPr>
            </w:pPr>
          </w:p>
        </w:tc>
      </w:tr>
    </w:tbl>
    <w:p w14:paraId="0D07A462" w14:textId="77777777" w:rsidR="00427AEC" w:rsidRDefault="00427AEC" w:rsidP="000A214C">
      <w:pPr>
        <w:widowControl w:val="0"/>
        <w:spacing w:after="160"/>
        <w:jc w:val="right"/>
        <w:rPr>
          <w:rFonts w:ascii="GHEA Grapalat" w:hAnsi="GHEA Grapalat"/>
          <w:i/>
        </w:rPr>
      </w:pPr>
    </w:p>
    <w:p w14:paraId="78CA3EFE" w14:textId="77777777" w:rsidR="00577689" w:rsidRDefault="00577689" w:rsidP="000A214C">
      <w:pPr>
        <w:widowControl w:val="0"/>
        <w:spacing w:after="160"/>
        <w:jc w:val="right"/>
        <w:rPr>
          <w:rFonts w:ascii="GHEA Grapalat" w:hAnsi="GHEA Grapalat"/>
          <w:i/>
        </w:rPr>
      </w:pPr>
    </w:p>
    <w:p w14:paraId="7A463082" w14:textId="77777777" w:rsidR="00577689" w:rsidRDefault="00577689" w:rsidP="000A214C">
      <w:pPr>
        <w:widowControl w:val="0"/>
        <w:spacing w:after="160"/>
        <w:jc w:val="right"/>
        <w:rPr>
          <w:rFonts w:ascii="GHEA Grapalat" w:hAnsi="GHEA Grapalat"/>
          <w:i/>
        </w:rPr>
      </w:pPr>
    </w:p>
    <w:p w14:paraId="6ACBE2CE" w14:textId="77777777" w:rsidR="00577689" w:rsidRDefault="00577689" w:rsidP="000A214C">
      <w:pPr>
        <w:widowControl w:val="0"/>
        <w:spacing w:after="160"/>
        <w:jc w:val="right"/>
        <w:rPr>
          <w:rFonts w:ascii="GHEA Grapalat" w:hAnsi="GHEA Grapalat"/>
          <w:i/>
        </w:rPr>
      </w:pPr>
    </w:p>
    <w:p w14:paraId="76553C6F" w14:textId="77777777" w:rsidR="00577689" w:rsidRDefault="00577689" w:rsidP="000A214C">
      <w:pPr>
        <w:widowControl w:val="0"/>
        <w:spacing w:after="160"/>
        <w:jc w:val="right"/>
        <w:rPr>
          <w:rFonts w:ascii="GHEA Grapalat" w:hAnsi="GHEA Grapalat"/>
          <w:i/>
        </w:rPr>
      </w:pPr>
    </w:p>
    <w:p w14:paraId="75935DED" w14:textId="77777777" w:rsidR="00577689" w:rsidRDefault="00577689" w:rsidP="000A214C">
      <w:pPr>
        <w:widowControl w:val="0"/>
        <w:spacing w:after="160"/>
        <w:jc w:val="right"/>
        <w:rPr>
          <w:rFonts w:ascii="GHEA Grapalat" w:hAnsi="GHEA Grapalat"/>
          <w:i/>
        </w:rPr>
      </w:pPr>
    </w:p>
    <w:p w14:paraId="2EC173E4" w14:textId="77777777" w:rsidR="00577689" w:rsidRDefault="00577689" w:rsidP="000A214C">
      <w:pPr>
        <w:widowControl w:val="0"/>
        <w:spacing w:after="160"/>
        <w:jc w:val="right"/>
        <w:rPr>
          <w:rFonts w:ascii="GHEA Grapalat" w:hAnsi="GHEA Grapalat"/>
          <w:i/>
        </w:rPr>
      </w:pPr>
    </w:p>
    <w:p w14:paraId="484FEB4E" w14:textId="77777777" w:rsidR="00577689" w:rsidRDefault="00577689" w:rsidP="000A214C">
      <w:pPr>
        <w:widowControl w:val="0"/>
        <w:spacing w:after="160"/>
        <w:jc w:val="right"/>
        <w:rPr>
          <w:rFonts w:ascii="GHEA Grapalat" w:hAnsi="GHEA Grapalat"/>
          <w:i/>
        </w:rPr>
      </w:pPr>
    </w:p>
    <w:p w14:paraId="33C69460" w14:textId="77777777" w:rsidR="00577689" w:rsidRDefault="00577689" w:rsidP="000A214C">
      <w:pPr>
        <w:widowControl w:val="0"/>
        <w:spacing w:after="160"/>
        <w:jc w:val="right"/>
        <w:rPr>
          <w:rFonts w:ascii="GHEA Grapalat" w:hAnsi="GHEA Grapalat"/>
          <w:i/>
        </w:rPr>
      </w:pPr>
    </w:p>
    <w:p w14:paraId="29FB827F" w14:textId="77777777" w:rsidR="00577689" w:rsidRDefault="00577689" w:rsidP="000A214C">
      <w:pPr>
        <w:widowControl w:val="0"/>
        <w:spacing w:after="160"/>
        <w:jc w:val="right"/>
        <w:rPr>
          <w:rFonts w:ascii="GHEA Grapalat" w:hAnsi="GHEA Grapalat"/>
          <w:i/>
        </w:rPr>
      </w:pPr>
    </w:p>
    <w:p w14:paraId="4FE02E32" w14:textId="77777777" w:rsidR="00577689" w:rsidRDefault="00577689" w:rsidP="000A214C">
      <w:pPr>
        <w:widowControl w:val="0"/>
        <w:spacing w:after="160"/>
        <w:jc w:val="right"/>
        <w:rPr>
          <w:rFonts w:ascii="GHEA Grapalat" w:hAnsi="GHEA Grapalat"/>
          <w:i/>
        </w:rPr>
      </w:pPr>
    </w:p>
    <w:p w14:paraId="03F091B7" w14:textId="77777777" w:rsidR="00577689" w:rsidRDefault="00577689" w:rsidP="000A214C">
      <w:pPr>
        <w:widowControl w:val="0"/>
        <w:spacing w:after="160"/>
        <w:jc w:val="right"/>
        <w:rPr>
          <w:rFonts w:ascii="GHEA Grapalat" w:hAnsi="GHEA Grapalat"/>
          <w:i/>
        </w:rPr>
      </w:pPr>
    </w:p>
    <w:p w14:paraId="51F6E606" w14:textId="77777777" w:rsidR="00577689" w:rsidRDefault="00577689" w:rsidP="000A214C">
      <w:pPr>
        <w:widowControl w:val="0"/>
        <w:spacing w:after="160"/>
        <w:jc w:val="right"/>
        <w:rPr>
          <w:rFonts w:ascii="GHEA Grapalat" w:hAnsi="GHEA Grapalat"/>
          <w:i/>
        </w:rPr>
      </w:pPr>
    </w:p>
    <w:p w14:paraId="393FE471" w14:textId="77777777" w:rsidR="00577689" w:rsidRDefault="00577689" w:rsidP="000A214C">
      <w:pPr>
        <w:widowControl w:val="0"/>
        <w:spacing w:after="160"/>
        <w:jc w:val="right"/>
        <w:rPr>
          <w:rFonts w:ascii="GHEA Grapalat" w:hAnsi="GHEA Grapalat"/>
          <w:i/>
        </w:rPr>
      </w:pPr>
    </w:p>
    <w:p w14:paraId="1A7990A6" w14:textId="77777777" w:rsidR="00577689" w:rsidRDefault="00577689" w:rsidP="000A214C">
      <w:pPr>
        <w:widowControl w:val="0"/>
        <w:spacing w:after="160"/>
        <w:jc w:val="right"/>
        <w:rPr>
          <w:rFonts w:ascii="GHEA Grapalat" w:hAnsi="GHEA Grapalat"/>
          <w:i/>
        </w:rPr>
      </w:pPr>
    </w:p>
    <w:p w14:paraId="08BDAF48" w14:textId="77777777" w:rsidR="00577689" w:rsidRDefault="00577689" w:rsidP="000A214C">
      <w:pPr>
        <w:widowControl w:val="0"/>
        <w:spacing w:after="160"/>
        <w:jc w:val="right"/>
        <w:rPr>
          <w:rFonts w:ascii="GHEA Grapalat" w:hAnsi="GHEA Grapalat"/>
          <w:i/>
        </w:rPr>
      </w:pPr>
    </w:p>
    <w:p w14:paraId="793A0E4D" w14:textId="44AF00C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4343A3D9" w14:textId="4586525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577689">
        <w:rPr>
          <w:rFonts w:ascii="GHEA Grapalat" w:hAnsi="GHEA Grapalat"/>
          <w:i/>
        </w:rPr>
        <w:t>запрос котировок</w:t>
      </w:r>
      <w:r w:rsidR="00BD6D10">
        <w:rPr>
          <w:rFonts w:ascii="GHEA Grapalat" w:hAnsi="GHEA Grapalat"/>
          <w:i/>
        </w:rPr>
        <w:t xml:space="preserve"> </w:t>
      </w:r>
      <w:r w:rsidRPr="00B138F3">
        <w:rPr>
          <w:rFonts w:ascii="GHEA Grapalat" w:hAnsi="GHEA Grapalat"/>
          <w:i/>
        </w:rPr>
        <w:br/>
        <w:t xml:space="preserve">под кодом </w:t>
      </w:r>
      <w:r w:rsidR="00442157">
        <w:rPr>
          <w:rFonts w:ascii="GHEA Grapalat" w:hAnsi="GHEA Grapalat"/>
          <w:i/>
          <w:lang w:val="en-US"/>
        </w:rPr>
        <w:t>OBT</w:t>
      </w:r>
      <w:r w:rsidR="00442157" w:rsidRPr="007E2646">
        <w:rPr>
          <w:rFonts w:ascii="GHEA Grapalat" w:hAnsi="GHEA Grapalat"/>
          <w:i/>
        </w:rPr>
        <w:t>-</w:t>
      </w:r>
      <w:proofErr w:type="spellStart"/>
      <w:r w:rsidR="00442157">
        <w:rPr>
          <w:rFonts w:ascii="GHEA Grapalat" w:hAnsi="GHEA Grapalat"/>
          <w:i/>
          <w:lang w:val="en-US"/>
        </w:rPr>
        <w:t>GHASHDzB</w:t>
      </w:r>
      <w:proofErr w:type="spellEnd"/>
      <w:r w:rsidR="00442157" w:rsidRPr="007E2646">
        <w:rPr>
          <w:rFonts w:ascii="GHEA Grapalat" w:hAnsi="GHEA Grapalat"/>
          <w:i/>
        </w:rPr>
        <w:t>-2</w:t>
      </w:r>
      <w:r w:rsidR="005C4D40">
        <w:rPr>
          <w:rFonts w:ascii="GHEA Grapalat" w:hAnsi="GHEA Grapalat"/>
          <w:i/>
          <w:lang w:val="hy-AM"/>
        </w:rPr>
        <w:t>6</w:t>
      </w:r>
      <w:r w:rsidR="00442157" w:rsidRPr="007E2646">
        <w:rPr>
          <w:rFonts w:ascii="GHEA Grapalat" w:hAnsi="GHEA Grapalat"/>
          <w:i/>
        </w:rPr>
        <w:t>/01</w:t>
      </w:r>
    </w:p>
    <w:p w14:paraId="14F189AF" w14:textId="77777777" w:rsidR="00AF4211" w:rsidRPr="002A4554" w:rsidRDefault="00AF4211" w:rsidP="000A214C">
      <w:pPr>
        <w:widowControl w:val="0"/>
        <w:spacing w:after="160"/>
        <w:jc w:val="center"/>
        <w:rPr>
          <w:rFonts w:ascii="GHEA Grapalat" w:hAnsi="GHEA Grapalat"/>
          <w:b/>
        </w:rPr>
      </w:pPr>
    </w:p>
    <w:p w14:paraId="113BCDDA"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3E54DE6A"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1EC0435" w14:textId="77777777" w:rsidTr="003D2146">
        <w:tc>
          <w:tcPr>
            <w:tcW w:w="4786" w:type="dxa"/>
          </w:tcPr>
          <w:p w14:paraId="58E56784" w14:textId="77777777"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73C11914" w14:textId="77777777"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1"/>
              <w:t>**</w:t>
            </w:r>
          </w:p>
        </w:tc>
      </w:tr>
    </w:tbl>
    <w:p w14:paraId="666A4D7A" w14:textId="77777777" w:rsidR="000A214C" w:rsidRPr="00B138F3" w:rsidRDefault="000A214C" w:rsidP="000A214C">
      <w:pPr>
        <w:widowControl w:val="0"/>
        <w:spacing w:after="160"/>
        <w:rPr>
          <w:rFonts w:ascii="GHEA Grapalat" w:hAnsi="GHEA Grapalat" w:cs="GHEA Grapalat"/>
          <w:b/>
        </w:rPr>
      </w:pPr>
    </w:p>
    <w:p w14:paraId="172B3490"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F8C39B9"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718F5DFF"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4160024"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B102C55"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81AF1E"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2827DDA7" w14:textId="7CD0A6A2"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D54B51">
        <w:rPr>
          <w:rFonts w:ascii="GHEA Grapalat" w:hAnsi="GHEA Grapalat"/>
        </w:rPr>
        <w:t xml:space="preserve">Армянский театр оперы и балета имени А. А. </w:t>
      </w:r>
      <w:proofErr w:type="spellStart"/>
      <w:r w:rsidR="00D54B51">
        <w:rPr>
          <w:rFonts w:ascii="GHEA Grapalat" w:hAnsi="GHEA Grapalat"/>
        </w:rPr>
        <w:t>Спендиарова</w:t>
      </w:r>
      <w:proofErr w:type="spellEnd"/>
      <w:r w:rsidR="00D54B51" w:rsidRPr="000B2CFA">
        <w:rPr>
          <w:rFonts w:ascii="GHEA Grapalat" w:hAnsi="GHEA Grapalat"/>
        </w:rPr>
        <w:t xml:space="preserve"> </w:t>
      </w:r>
      <w:r w:rsidRPr="00B138F3">
        <w:rPr>
          <w:rFonts w:ascii="GHEA Grapalat" w:hAnsi="GHEA Grapalat"/>
          <w:spacing w:val="-6"/>
        </w:rPr>
        <w:t xml:space="preserve">(далее — Заказчик) </w:t>
      </w:r>
    </w:p>
    <w:p w14:paraId="1C6F1BA6"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D8469D2" w14:textId="3C3D28CF"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AC0909">
        <w:rPr>
          <w:rFonts w:ascii="GHEA Grapalat" w:hAnsi="GHEA Grapalat"/>
          <w:i/>
          <w:lang w:val="en-US"/>
        </w:rPr>
        <w:t>OBT</w:t>
      </w:r>
      <w:r w:rsidR="00AC0909" w:rsidRPr="007E2646">
        <w:rPr>
          <w:rFonts w:ascii="GHEA Grapalat" w:hAnsi="GHEA Grapalat"/>
          <w:i/>
        </w:rPr>
        <w:t>-</w:t>
      </w:r>
      <w:proofErr w:type="spellStart"/>
      <w:r w:rsidR="00AC0909">
        <w:rPr>
          <w:rFonts w:ascii="GHEA Grapalat" w:hAnsi="GHEA Grapalat"/>
          <w:i/>
          <w:lang w:val="en-US"/>
        </w:rPr>
        <w:t>GHASHDzB</w:t>
      </w:r>
      <w:proofErr w:type="spellEnd"/>
      <w:r w:rsidR="00AC0909" w:rsidRPr="007E2646">
        <w:rPr>
          <w:rFonts w:ascii="GHEA Grapalat" w:hAnsi="GHEA Grapalat"/>
          <w:i/>
        </w:rPr>
        <w:t>-2</w:t>
      </w:r>
      <w:r w:rsidR="005C4D40">
        <w:rPr>
          <w:rFonts w:ascii="GHEA Grapalat" w:hAnsi="GHEA Grapalat"/>
          <w:i/>
          <w:lang w:val="hy-AM"/>
        </w:rPr>
        <w:t>6</w:t>
      </w:r>
      <w:r w:rsidR="00AC0909" w:rsidRPr="007E2646">
        <w:rPr>
          <w:rFonts w:ascii="GHEA Grapalat" w:hAnsi="GHEA Grapalat"/>
          <w:i/>
        </w:rPr>
        <w:t>/01</w:t>
      </w:r>
      <w:r w:rsidRPr="00B138F3">
        <w:rPr>
          <w:rFonts w:ascii="GHEA Grapalat" w:hAnsi="GHEA Grapalat"/>
        </w:rPr>
        <w:t xml:space="preserve"> *.</w:t>
      </w:r>
    </w:p>
    <w:p w14:paraId="0BDC982D"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28C6A5A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7CCDC9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393680A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AF2D95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w:t>
      </w:r>
      <w:r w:rsidRPr="00B138F3">
        <w:rPr>
          <w:rFonts w:ascii="GHEA Grapalat" w:hAnsi="GHEA Grapalat"/>
        </w:rPr>
        <w:lastRenderedPageBreak/>
        <w:t xml:space="preserve">дополнительного акцептования. </w:t>
      </w:r>
    </w:p>
    <w:p w14:paraId="5189BC4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C097EA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14:paraId="034CE51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7FCCEE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89AA5A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FD1BC7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C377E6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7F88A6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4E2ADF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2737E18D" w14:textId="77777777"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14:paraId="25D4A063" w14:textId="77777777"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6919B859" w14:textId="77777777"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2.2.1.</w:t>
      </w:r>
      <w:r w:rsidRPr="00B138F3">
        <w:rPr>
          <w:rFonts w:ascii="GHEA Grapalat" w:hAnsi="GHEA Grapalat"/>
        </w:rPr>
        <w:tab/>
        <w:t>Заказчик подтверждает, что Компания допустила нарушение договорных обязательств, а</w:t>
      </w:r>
    </w:p>
    <w:p w14:paraId="1AC22BFD" w14:textId="77777777"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61E53D7" w14:textId="77777777"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14:paraId="74832B28"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671B856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5D8D12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9DC82C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B91322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3C3DEEA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EF9CA3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3FCEC33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A241A2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60B353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7052E9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CD80AE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727096C"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6FA1556A"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14:paraId="68406A13"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56B3E7" w14:textId="77777777"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46E1235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324DD9" w14:textId="77777777"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73D3A73C"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16CD6D" w14:textId="77777777"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187DEB7"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C3A46E"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1654004"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7C249"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1436F3AA"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55A20E"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42D456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E8EE9"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C77E8F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CD5D0F"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0FB6AB3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30D70B"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067072B3"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D4593D"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74AB6F5D"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ECE21E"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6DC98F43"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DC3426"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D9A743C"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9E81C"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6B899736"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69D126"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3F2CBAC3"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7AEEED"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C24290D"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059B50"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001839A8"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479B29"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13DA86CA"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3C6899A1"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29C1AC1"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71B791"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1E8F3B1E"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BB3939" w14:textId="77777777"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3517F064"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7DBA7AA" w14:textId="77777777"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0BC26AF" w14:textId="77777777" w:rsidR="00BE2572" w:rsidRPr="00B138F3" w:rsidRDefault="00BE2572" w:rsidP="002849A6">
            <w:pPr>
              <w:widowControl w:val="0"/>
              <w:spacing w:after="160"/>
              <w:rPr>
                <w:rFonts w:ascii="GHEA Grapalat" w:hAnsi="GHEA Grapalat" w:cs="Sylfaen"/>
              </w:rPr>
            </w:pPr>
          </w:p>
          <w:p w14:paraId="0D24E038" w14:textId="77777777"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14:paraId="5ABA733F" w14:textId="77777777" w:rsidR="00BE2572" w:rsidRPr="00B138F3" w:rsidRDefault="00BE2572" w:rsidP="002849A6">
            <w:pPr>
              <w:widowControl w:val="0"/>
              <w:spacing w:after="160"/>
              <w:rPr>
                <w:rFonts w:ascii="GHEA Grapalat" w:hAnsi="GHEA Grapalat" w:cs="Sylfaen"/>
              </w:rPr>
            </w:pPr>
          </w:p>
          <w:p w14:paraId="3DE42CDA"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75996F6C" w14:textId="77777777" w:rsidR="00BE2572" w:rsidRPr="00B138F3" w:rsidRDefault="00BE2572" w:rsidP="002849A6">
            <w:pPr>
              <w:widowControl w:val="0"/>
              <w:spacing w:after="160"/>
              <w:rPr>
                <w:rFonts w:ascii="GHEA Grapalat" w:hAnsi="GHEA Grapalat" w:cs="Sylfaen"/>
              </w:rPr>
            </w:pPr>
          </w:p>
          <w:p w14:paraId="1A548656" w14:textId="77777777"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7B24DB6" w14:textId="77777777"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E5C08FF" w14:textId="77777777"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BD1FC39" w14:textId="77777777" w:rsidR="00BE2572" w:rsidRPr="00B138F3" w:rsidRDefault="00BE2572" w:rsidP="002849A6">
            <w:pPr>
              <w:widowControl w:val="0"/>
              <w:spacing w:after="160"/>
              <w:rPr>
                <w:rFonts w:ascii="GHEA Grapalat" w:hAnsi="GHEA Grapalat" w:cs="Sylfaen"/>
              </w:rPr>
            </w:pPr>
          </w:p>
          <w:p w14:paraId="01C5EB88"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20E96533" w14:textId="77777777" w:rsidR="00BE2572" w:rsidRPr="00B138F3" w:rsidRDefault="00BE2572" w:rsidP="002849A6">
            <w:pPr>
              <w:widowControl w:val="0"/>
              <w:spacing w:after="160"/>
              <w:jc w:val="right"/>
              <w:rPr>
                <w:rFonts w:ascii="GHEA Grapalat" w:hAnsi="GHEA Grapalat" w:cs="Tahoma"/>
              </w:rPr>
            </w:pPr>
          </w:p>
          <w:p w14:paraId="34DC1020"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796367C0" w14:textId="77777777" w:rsidR="00BE2572" w:rsidRPr="00B138F3" w:rsidRDefault="00BE2572" w:rsidP="002849A6">
            <w:pPr>
              <w:widowControl w:val="0"/>
              <w:spacing w:after="160"/>
              <w:rPr>
                <w:rFonts w:ascii="GHEA Grapalat" w:hAnsi="GHEA Grapalat" w:cs="Sylfaen"/>
              </w:rPr>
            </w:pPr>
          </w:p>
          <w:p w14:paraId="75901F91" w14:textId="77777777"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0CDFB278"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726E09C3" w14:textId="77777777" w:rsidR="00BE2572" w:rsidRPr="00B138F3" w:rsidRDefault="00BE2572"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2796B17" w14:textId="77777777" w:rsidR="00BE2572" w:rsidRPr="00B138F3" w:rsidRDefault="00BE2572" w:rsidP="002849A6">
            <w:pPr>
              <w:widowControl w:val="0"/>
              <w:spacing w:after="160"/>
              <w:rPr>
                <w:rFonts w:ascii="GHEA Grapalat" w:hAnsi="GHEA Grapalat"/>
              </w:rPr>
            </w:pPr>
          </w:p>
          <w:p w14:paraId="070DFE8B" w14:textId="77777777"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14:paraId="3EEABBEB" w14:textId="77777777"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E37F14A" w14:textId="77777777" w:rsidR="00BE2572" w:rsidRPr="00B138F3" w:rsidRDefault="00BE2572" w:rsidP="002849A6">
            <w:pPr>
              <w:widowControl w:val="0"/>
              <w:spacing w:after="160"/>
              <w:rPr>
                <w:rFonts w:ascii="GHEA Grapalat" w:hAnsi="GHEA Grapalat" w:cs="Tahoma"/>
              </w:rPr>
            </w:pPr>
          </w:p>
          <w:p w14:paraId="53308703" w14:textId="77777777"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7B863D9" w14:textId="77777777"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7DB2292" w14:textId="77777777" w:rsidR="00BE2572" w:rsidRPr="00B138F3" w:rsidRDefault="00BE2572" w:rsidP="002849A6">
            <w:pPr>
              <w:widowControl w:val="0"/>
              <w:spacing w:after="160"/>
              <w:rPr>
                <w:rFonts w:ascii="GHEA Grapalat" w:hAnsi="GHEA Grapalat" w:cs="Tahoma"/>
              </w:rPr>
            </w:pPr>
          </w:p>
          <w:p w14:paraId="3CCA115B" w14:textId="77777777"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14:paraId="2F08B37D" w14:textId="77777777"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BDA9DAB" w14:textId="77777777" w:rsidR="00BE2572" w:rsidRPr="00B138F3" w:rsidRDefault="00BE2572" w:rsidP="002849A6">
            <w:pPr>
              <w:widowControl w:val="0"/>
              <w:spacing w:after="160"/>
              <w:rPr>
                <w:rFonts w:ascii="GHEA Grapalat" w:hAnsi="GHEA Grapalat" w:cs="Arial"/>
              </w:rPr>
            </w:pPr>
          </w:p>
        </w:tc>
      </w:tr>
      <w:tr w:rsidR="00B138F3" w:rsidRPr="00B138F3" w14:paraId="2296D6FD"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CCE571E" w14:textId="77777777"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2F11C94" w14:textId="77777777" w:rsidR="00BE2572" w:rsidRPr="00B138F3" w:rsidRDefault="00BE2572" w:rsidP="002849A6">
            <w:pPr>
              <w:widowControl w:val="0"/>
              <w:spacing w:after="160"/>
              <w:rPr>
                <w:rFonts w:ascii="GHEA Grapalat" w:hAnsi="GHEA Grapalat" w:cs="Sylfaen"/>
              </w:rPr>
            </w:pPr>
          </w:p>
          <w:p w14:paraId="46E204D9" w14:textId="77777777"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7E0E3AD" w14:textId="77777777"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98B64CD" w14:textId="77777777" w:rsidR="00BE2572" w:rsidRPr="00B138F3" w:rsidRDefault="00BE2572" w:rsidP="002849A6">
            <w:pPr>
              <w:widowControl w:val="0"/>
              <w:spacing w:after="160"/>
              <w:rPr>
                <w:rFonts w:ascii="GHEA Grapalat" w:hAnsi="GHEA Grapalat"/>
              </w:rPr>
            </w:pPr>
          </w:p>
          <w:p w14:paraId="33A6D71A"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FC279E3" w14:textId="77777777" w:rsidR="00BE2572" w:rsidRPr="00B138F3" w:rsidRDefault="00BE2572" w:rsidP="00BE2572">
      <w:pPr>
        <w:widowControl w:val="0"/>
        <w:spacing w:after="160"/>
        <w:jc w:val="center"/>
        <w:rPr>
          <w:rFonts w:ascii="GHEA Grapalat" w:hAnsi="GHEA Grapalat" w:cs="Sylfaen"/>
        </w:rPr>
      </w:pPr>
    </w:p>
    <w:p w14:paraId="32CAA201" w14:textId="77777777" w:rsidR="00BE2572" w:rsidRPr="00B138F3" w:rsidRDefault="00BE2572" w:rsidP="00BE2572">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B5BE1B"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314ADF10"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2372EA7"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5C26B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A45A295"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C7AE3C7"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181253C"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27E1D67"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B3AD18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A844C68"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0740600"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E170E21"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58609EB"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50C304A"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056B9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CFCB501"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5B8C698"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CA7B03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216AD4"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87A1DA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A5689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AA3D4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8FE81B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C36C6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21745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3E25FE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D071E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AAE6369"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F28B1B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35F1D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B8BF92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A5C625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85073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0739A76"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DF9588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67E6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EBF363"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4E4D8C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861D70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368C7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8B75C50"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D5D53E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68EC3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43B846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A54202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B14ECF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83DCA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9B3A3D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BA248E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D383C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C74776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BEAB35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D40EC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E46FD8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478B77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22925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754EC1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FF2426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58394C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EF4B2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823E22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3A6CB3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CF559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13AD2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6E620C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6CBF53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EFA27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B39431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ED0A81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CD849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64C04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C31C78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F3547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F5A1E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45074E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DA2A4C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9860B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C391C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4BBF00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006F3D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C4DF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47FCC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7B96ED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DDA39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DAADC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448984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2B5D50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4AE2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55B145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2276DB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A832B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8AD486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AC06A2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C01C85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A4C7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A14C37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99C136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A07E4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1A38C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2AA17C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70AB5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C69353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B2B635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8DAFD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8A03C7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63BE41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8DADE6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5FFE5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7AC6A6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C79EC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80F47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30323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602EA1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24B3343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92E6C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1ACB74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9FF640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AE10F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1CE20E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BD064A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713981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E7D78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E437DC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1E3D162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888C93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29C090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07904F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BF04A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C21262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EC23AB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53DC1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8304FF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3A9D46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BF19D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75039B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BC2B4D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9F642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8D22F2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267656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6C9880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46E8F4" w14:textId="77777777"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C63E1E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EDE787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C1533E"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EA3205A"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31D0AB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C2FF4A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FF27F2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7471D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A3F1E2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273A6D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D4C6A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2D6874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B10A3F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6FB15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1EA967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05491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6D1171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E6EFE1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163EB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7129E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B6175E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4F624B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616AFC2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ADF8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37DC31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AB11D3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BBCAF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A66076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735B6B5"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2AF068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F99916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164FD9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58035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B84E9A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504D60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94B2E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49F026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32C311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5B2D4A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60DAA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0B101E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1A1B39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743B3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D109B2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11BF4E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88F8A2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849EB2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94DB2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1A7D11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E0C3CB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80F8A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D0771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475DA70"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7F92444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F29A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7E00D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0F3777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3B335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2DC7B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42813"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433CAD3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16C4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3B37A3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7657AF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29F79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0B603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3774FC8"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0324F32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CDA65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1733A8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C98847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1D962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162B5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18A567F"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341E492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9198D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BA0DF8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ACE93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57C617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FB2D9D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5B998B" w14:textId="77777777" w:rsidR="00BE2572" w:rsidRPr="00B138F3" w:rsidRDefault="00BE2572" w:rsidP="003D2146">
            <w:pPr>
              <w:widowControl w:val="0"/>
              <w:spacing w:after="120"/>
              <w:jc w:val="center"/>
              <w:rPr>
                <w:rFonts w:ascii="GHEA Grapalat" w:hAnsi="GHEA Grapalat"/>
                <w:sz w:val="18"/>
                <w:szCs w:val="18"/>
              </w:rPr>
            </w:pPr>
          </w:p>
        </w:tc>
      </w:tr>
      <w:tr w:rsidR="00FF3DE9" w:rsidRPr="00B138F3" w14:paraId="1E9B816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EA41E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DEF0CB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6C895F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2ED0E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710ADD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5EA0A57" w14:textId="77777777" w:rsidR="00BE2572" w:rsidRPr="00B138F3" w:rsidRDefault="00BE2572" w:rsidP="003D2146">
            <w:pPr>
              <w:widowControl w:val="0"/>
              <w:spacing w:after="120"/>
              <w:jc w:val="center"/>
              <w:rPr>
                <w:rFonts w:ascii="GHEA Grapalat" w:hAnsi="GHEA Grapalat"/>
                <w:sz w:val="18"/>
                <w:szCs w:val="18"/>
              </w:rPr>
            </w:pPr>
          </w:p>
        </w:tc>
      </w:tr>
    </w:tbl>
    <w:p w14:paraId="4EBFFF12" w14:textId="77777777" w:rsidR="00BE2572" w:rsidRPr="00B138F3" w:rsidRDefault="00BE2572" w:rsidP="00BE2572">
      <w:pPr>
        <w:widowControl w:val="0"/>
        <w:spacing w:after="160"/>
        <w:ind w:left="567" w:right="565"/>
        <w:jc w:val="center"/>
        <w:rPr>
          <w:rFonts w:ascii="GHEA Grapalat" w:hAnsi="GHEA Grapalat"/>
          <w:b/>
        </w:rPr>
      </w:pPr>
    </w:p>
    <w:p w14:paraId="36A92749" w14:textId="77777777" w:rsidR="00BE2572" w:rsidRPr="00B138F3" w:rsidRDefault="00BE2572" w:rsidP="00BE2572">
      <w:pPr>
        <w:widowControl w:val="0"/>
        <w:spacing w:after="160"/>
        <w:ind w:left="567" w:right="565"/>
        <w:jc w:val="center"/>
        <w:rPr>
          <w:rFonts w:ascii="GHEA Grapalat" w:hAnsi="GHEA Grapalat"/>
          <w:b/>
        </w:rPr>
      </w:pPr>
    </w:p>
    <w:p w14:paraId="1254FBE1" w14:textId="77777777" w:rsidR="00BE2572" w:rsidRPr="00B138F3" w:rsidRDefault="00BE2572" w:rsidP="00BE2572">
      <w:pPr>
        <w:widowControl w:val="0"/>
        <w:spacing w:after="160"/>
        <w:ind w:left="567" w:right="565"/>
        <w:jc w:val="center"/>
        <w:rPr>
          <w:rFonts w:ascii="GHEA Grapalat" w:hAnsi="GHEA Grapalat"/>
          <w:b/>
        </w:rPr>
      </w:pPr>
    </w:p>
    <w:p w14:paraId="614FB0D7" w14:textId="77777777" w:rsidR="00BE2572" w:rsidRPr="00B138F3" w:rsidRDefault="00BE2572" w:rsidP="00BE2572">
      <w:pPr>
        <w:widowControl w:val="0"/>
        <w:spacing w:after="160"/>
        <w:ind w:left="567" w:right="565"/>
        <w:jc w:val="center"/>
        <w:rPr>
          <w:rFonts w:ascii="GHEA Grapalat" w:hAnsi="GHEA Grapalat"/>
          <w:b/>
        </w:rPr>
      </w:pPr>
    </w:p>
    <w:p w14:paraId="49401A98" w14:textId="77777777" w:rsidR="00BE2572" w:rsidRPr="00B138F3" w:rsidRDefault="00BE2572" w:rsidP="00BE2572">
      <w:pPr>
        <w:widowControl w:val="0"/>
        <w:spacing w:after="160"/>
        <w:ind w:left="567" w:right="565"/>
        <w:jc w:val="center"/>
        <w:rPr>
          <w:rFonts w:ascii="GHEA Grapalat" w:hAnsi="GHEA Grapalat"/>
          <w:b/>
        </w:rPr>
      </w:pPr>
    </w:p>
    <w:p w14:paraId="3B49280A" w14:textId="77777777" w:rsidR="00BE2572" w:rsidRPr="00B138F3" w:rsidRDefault="00BE2572" w:rsidP="00BE2572">
      <w:pPr>
        <w:widowControl w:val="0"/>
        <w:spacing w:after="160"/>
        <w:ind w:left="567" w:right="565"/>
        <w:jc w:val="center"/>
        <w:rPr>
          <w:rFonts w:ascii="GHEA Grapalat" w:hAnsi="GHEA Grapalat"/>
          <w:b/>
        </w:rPr>
      </w:pPr>
    </w:p>
    <w:p w14:paraId="0091D3EA" w14:textId="77777777" w:rsidR="00BE2572" w:rsidRPr="00B138F3" w:rsidRDefault="00BE2572" w:rsidP="00BE2572">
      <w:pPr>
        <w:widowControl w:val="0"/>
        <w:spacing w:after="160"/>
        <w:ind w:left="567" w:right="565"/>
        <w:jc w:val="center"/>
        <w:rPr>
          <w:rFonts w:ascii="GHEA Grapalat" w:hAnsi="GHEA Grapalat"/>
          <w:b/>
        </w:rPr>
      </w:pPr>
    </w:p>
    <w:p w14:paraId="757B6809" w14:textId="77777777" w:rsidR="00BE2572" w:rsidRPr="00B138F3" w:rsidRDefault="00BE2572" w:rsidP="00BE2572">
      <w:pPr>
        <w:widowControl w:val="0"/>
        <w:spacing w:after="160"/>
        <w:ind w:left="567" w:right="565"/>
        <w:jc w:val="center"/>
        <w:rPr>
          <w:rFonts w:ascii="GHEA Grapalat" w:hAnsi="GHEA Grapalat"/>
          <w:b/>
        </w:rPr>
      </w:pPr>
    </w:p>
    <w:p w14:paraId="1A530BAC" w14:textId="77777777" w:rsidR="00BE2572" w:rsidRPr="00B138F3" w:rsidRDefault="00BE2572" w:rsidP="00BE2572">
      <w:pPr>
        <w:widowControl w:val="0"/>
        <w:spacing w:after="160"/>
        <w:ind w:left="567" w:right="565"/>
        <w:jc w:val="center"/>
        <w:rPr>
          <w:rFonts w:ascii="GHEA Grapalat" w:hAnsi="GHEA Grapalat"/>
          <w:b/>
        </w:rPr>
      </w:pPr>
    </w:p>
    <w:p w14:paraId="7EF381CC" w14:textId="77777777" w:rsidR="00BE2572" w:rsidRPr="00B138F3" w:rsidRDefault="00BE2572" w:rsidP="00BE2572">
      <w:pPr>
        <w:widowControl w:val="0"/>
        <w:spacing w:after="160"/>
        <w:ind w:left="567" w:right="565"/>
        <w:jc w:val="center"/>
        <w:rPr>
          <w:rFonts w:ascii="GHEA Grapalat" w:hAnsi="GHEA Grapalat"/>
          <w:b/>
        </w:rPr>
      </w:pPr>
    </w:p>
    <w:p w14:paraId="5EC777C7"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04850920" w14:textId="77777777" w:rsidR="00B80444" w:rsidRDefault="00B80444">
      <w:pPr>
        <w:rPr>
          <w:rFonts w:ascii="GHEA Grapalat" w:hAnsi="GHEA Grapalat"/>
          <w:b/>
        </w:rPr>
      </w:pPr>
    </w:p>
    <w:p w14:paraId="7EBBB6C3" w14:textId="77777777"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12"/>
        <w:t>25</w:t>
      </w:r>
    </w:p>
    <w:p w14:paraId="025F4224" w14:textId="45A51353"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117EEC">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bookmarkStart w:id="15" w:name="_Hlk203054707"/>
      <w:r w:rsidR="00AC0909">
        <w:rPr>
          <w:rFonts w:ascii="GHEA Grapalat" w:hAnsi="GHEA Grapalat"/>
          <w:i/>
          <w:lang w:val="en-US"/>
        </w:rPr>
        <w:t>OBT</w:t>
      </w:r>
      <w:r w:rsidR="00AC0909" w:rsidRPr="007E2646">
        <w:rPr>
          <w:rFonts w:ascii="GHEA Grapalat" w:hAnsi="GHEA Grapalat"/>
          <w:i/>
        </w:rPr>
        <w:t>-</w:t>
      </w:r>
      <w:proofErr w:type="spellStart"/>
      <w:r w:rsidR="00AC0909">
        <w:rPr>
          <w:rFonts w:ascii="GHEA Grapalat" w:hAnsi="GHEA Grapalat"/>
          <w:i/>
          <w:lang w:val="en-US"/>
        </w:rPr>
        <w:t>GHASHDzB</w:t>
      </w:r>
      <w:proofErr w:type="spellEnd"/>
      <w:r w:rsidR="00AC0909" w:rsidRPr="007E2646">
        <w:rPr>
          <w:rFonts w:ascii="GHEA Grapalat" w:hAnsi="GHEA Grapalat"/>
          <w:i/>
        </w:rPr>
        <w:t>-2</w:t>
      </w:r>
      <w:r w:rsidR="005C4D40">
        <w:rPr>
          <w:rFonts w:ascii="GHEA Grapalat" w:hAnsi="GHEA Grapalat"/>
          <w:i/>
          <w:lang w:val="hy-AM"/>
        </w:rPr>
        <w:t>6</w:t>
      </w:r>
      <w:r w:rsidR="00AC0909" w:rsidRPr="007E2646">
        <w:rPr>
          <w:rFonts w:ascii="GHEA Grapalat" w:hAnsi="GHEA Grapalat"/>
          <w:i/>
        </w:rPr>
        <w:t>/01</w:t>
      </w:r>
      <w:bookmarkEnd w:id="15"/>
    </w:p>
    <w:p w14:paraId="1B7916C1" w14:textId="77777777" w:rsidR="00BB28C8" w:rsidRPr="009F3DC7" w:rsidRDefault="00BB28C8" w:rsidP="00BB28C8">
      <w:pPr>
        <w:widowControl w:val="0"/>
        <w:tabs>
          <w:tab w:val="left" w:pos="2268"/>
        </w:tabs>
        <w:spacing w:after="160" w:line="360" w:lineRule="auto"/>
        <w:ind w:firstLine="567"/>
        <w:jc w:val="right"/>
        <w:rPr>
          <w:rFonts w:ascii="GHEA Grapalat" w:hAnsi="GHEA Grapalat"/>
        </w:rPr>
      </w:pPr>
    </w:p>
    <w:p w14:paraId="0F6A9C05" w14:textId="6F7C4AB3"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 xml:space="preserve">ДОГОВОР ГОСУДАРСТВЕННОЙ ЗАКУПКИ НА </w:t>
      </w:r>
      <w:r w:rsidR="00117EEC" w:rsidRPr="00837FCA">
        <w:rPr>
          <w:rFonts w:ascii="GHEA Grapalat" w:hAnsi="GHEA Grapalat"/>
          <w:b/>
          <w:bCs/>
          <w:sz w:val="20"/>
          <w:szCs w:val="20"/>
        </w:rPr>
        <w:t>«</w:t>
      </w:r>
      <w:r w:rsidR="005C4D40" w:rsidRPr="00A948AB">
        <w:rPr>
          <w:rFonts w:ascii="GHEA Grapalat" w:hAnsi="GHEA Grapalat"/>
          <w:b/>
          <w:spacing w:val="6"/>
          <w:sz w:val="22"/>
          <w:szCs w:val="22"/>
        </w:rPr>
        <w:t>СТРОИТЕЛЬНЫЕ РАБОТЫ ПО КАНАЛИЗАЦИИ</w:t>
      </w:r>
      <w:r w:rsidR="005C4D40" w:rsidRPr="00837FCA">
        <w:rPr>
          <w:rFonts w:ascii="GHEA Grapalat" w:hAnsi="GHEA Grapalat"/>
        </w:rPr>
        <w:t xml:space="preserve"> </w:t>
      </w:r>
      <w:r w:rsidRPr="009F3DC7">
        <w:rPr>
          <w:rFonts w:ascii="GHEA Grapalat" w:hAnsi="GHEA Grapalat"/>
          <w:b/>
        </w:rPr>
        <w:t>ДЛЯ</w:t>
      </w:r>
      <w:r w:rsidRPr="000A3450">
        <w:rPr>
          <w:rFonts w:ascii="GHEA Grapalat" w:hAnsi="GHEA Grapalat"/>
          <w:b/>
        </w:rPr>
        <w:t xml:space="preserve"> </w:t>
      </w:r>
      <w:r w:rsidRPr="009F3DC7">
        <w:rPr>
          <w:rFonts w:ascii="GHEA Grapalat" w:hAnsi="GHEA Grapalat"/>
          <w:b/>
        </w:rPr>
        <w:t>НУЖД ГОСУДАРСТВА</w:t>
      </w:r>
    </w:p>
    <w:p w14:paraId="07F03540" w14:textId="77777777"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2B793B7A" w14:textId="77777777" w:rsidTr="003D2146">
        <w:tc>
          <w:tcPr>
            <w:tcW w:w="4503" w:type="dxa"/>
          </w:tcPr>
          <w:p w14:paraId="25378C07"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5F03AFB9"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64EB870B" w14:textId="77777777" w:rsidR="00BB28C8" w:rsidRPr="009F3DC7" w:rsidRDefault="00BB28C8" w:rsidP="00BB28C8">
      <w:pPr>
        <w:widowControl w:val="0"/>
        <w:spacing w:after="160" w:line="360" w:lineRule="auto"/>
        <w:ind w:firstLine="567"/>
        <w:jc w:val="both"/>
        <w:rPr>
          <w:rFonts w:ascii="GHEA Grapalat" w:hAnsi="GHEA Grapalat"/>
        </w:rPr>
      </w:pPr>
    </w:p>
    <w:p w14:paraId="3AA89507" w14:textId="77777777"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7069F3D3" w14:textId="77777777" w:rsidR="00BB28C8" w:rsidRPr="009F3DC7" w:rsidRDefault="00BB28C8" w:rsidP="00BB28C8">
      <w:pPr>
        <w:widowControl w:val="0"/>
        <w:spacing w:after="160" w:line="360" w:lineRule="auto"/>
        <w:ind w:firstLine="567"/>
        <w:jc w:val="both"/>
        <w:rPr>
          <w:rFonts w:ascii="GHEA Grapalat" w:hAnsi="GHEA Grapalat"/>
          <w:b/>
        </w:rPr>
      </w:pPr>
    </w:p>
    <w:p w14:paraId="2BBBCE07"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09679A4B" w14:textId="62EF2BFD" w:rsidR="00BB28C8" w:rsidRPr="00965D74" w:rsidRDefault="00BB28C8" w:rsidP="00965D74">
      <w:pPr>
        <w:ind w:firstLine="708"/>
        <w:jc w:val="both"/>
        <w:rPr>
          <w:ins w:id="16" w:author="Inesa Kocharyan" w:date="2024-02-09T17:30:00Z"/>
          <w:rFonts w:ascii="GHEA Grapalat" w:hAnsi="GHEA Grapalat"/>
          <w:vertAlign w:val="superscrip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00B45501" w:rsidRPr="00812B4F">
        <w:rPr>
          <w:rFonts w:ascii="GHEA Grapalat" w:hAnsi="GHEA Grapalat"/>
        </w:rPr>
        <w:t xml:space="preserve">установленные Приложением N 1 к настоящему Договору (далее-договор) </w:t>
      </w:r>
      <w:r w:rsidR="00B45501" w:rsidRPr="00812B4F">
        <w:rPr>
          <w:rFonts w:ascii="GHEA Grapalat" w:hAnsi="GHEA Grapalat" w:hint="eastAsia"/>
        </w:rPr>
        <w:t>проектной</w:t>
      </w:r>
      <w:r w:rsidR="00B45501" w:rsidRPr="00812B4F">
        <w:rPr>
          <w:rFonts w:ascii="GHEA Grapalat" w:hAnsi="GHEA Grapalat"/>
        </w:rPr>
        <w:t xml:space="preserve"> </w:t>
      </w:r>
      <w:r w:rsidR="00B45501" w:rsidRPr="00812B4F">
        <w:rPr>
          <w:rFonts w:ascii="GHEA Grapalat" w:hAnsi="GHEA Grapalat" w:hint="eastAsia"/>
        </w:rPr>
        <w:t>документацией</w:t>
      </w:r>
      <w:r w:rsidR="00B45501" w:rsidRPr="00812B4F">
        <w:rPr>
          <w:rFonts w:ascii="GHEA Grapalat" w:hAnsi="GHEA Grapalat"/>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Pr>
          <w:rFonts w:ascii="GHEA Grapalat" w:hAnsi="GHEA Grapalat"/>
        </w:rPr>
        <w:t xml:space="preserve">    </w:t>
      </w:r>
      <w:r w:rsidR="005C4D40" w:rsidRPr="00A948AB">
        <w:rPr>
          <w:rFonts w:ascii="GHEA Grapalat" w:hAnsi="GHEA Grapalat"/>
          <w:b/>
          <w:spacing w:val="6"/>
          <w:sz w:val="22"/>
          <w:szCs w:val="22"/>
        </w:rPr>
        <w:t>СТРОИТЕЛЬНЫЕ РАБОТЫ ПО КАНАЛИЗАЦИИ</w:t>
      </w:r>
      <w:r w:rsidR="005C4D40" w:rsidRPr="00837FCA">
        <w:rPr>
          <w:rFonts w:ascii="GHEA Grapalat" w:hAnsi="GHEA Grapalat"/>
        </w:rPr>
        <w:t xml:space="preserve"> </w:t>
      </w:r>
      <w:r w:rsidRPr="009F3DC7">
        <w:rPr>
          <w:rFonts w:ascii="GHEA Grapalat" w:hAnsi="GHEA Grapalat"/>
        </w:rPr>
        <w:t>(далее — работа), а Заказчик обязуется принимать выполненную работу и платить за нее.</w:t>
      </w:r>
    </w:p>
    <w:p w14:paraId="0B6D9B96" w14:textId="5EF3E4CE" w:rsidR="00965D74" w:rsidRDefault="00B7135E" w:rsidP="00965D74">
      <w:pPr>
        <w:widowControl w:val="0"/>
        <w:spacing w:after="160" w:line="360" w:lineRule="auto"/>
        <w:jc w:val="both"/>
        <w:rPr>
          <w:rFonts w:ascii="GHEA Grapalat" w:hAnsi="GHEA Grapalat"/>
          <w:i/>
        </w:rPr>
      </w:pPr>
      <w:r w:rsidRPr="00B7135E">
        <w:rPr>
          <w:rFonts w:ascii="GHEA Grapalat" w:hAnsi="GHEA Grapalat"/>
        </w:rPr>
        <w:t xml:space="preserve">Неотъемлемой частью настоящего Договора является </w:t>
      </w:r>
      <w:r>
        <w:rPr>
          <w:rFonts w:ascii="GHEA Grapalat" w:hAnsi="GHEA Grapalat"/>
        </w:rPr>
        <w:t>заверение об обязательстве</w:t>
      </w:r>
      <w:r w:rsidRPr="00B7135E">
        <w:rPr>
          <w:rFonts w:ascii="GHEA Grapalat" w:hAnsi="GHEA Grapalat"/>
        </w:rPr>
        <w:t xml:space="preserve"> по установке (использованию) материалов и / или </w:t>
      </w:r>
      <w:r>
        <w:rPr>
          <w:rFonts w:ascii="GHEA Grapalat" w:hAnsi="GHEA Grapalat"/>
        </w:rPr>
        <w:t>приборов</w:t>
      </w:r>
      <w:r w:rsidRPr="00B7135E">
        <w:rPr>
          <w:rFonts w:ascii="GHEA Grapalat" w:hAnsi="GHEA Grapalat"/>
        </w:rPr>
        <w:t xml:space="preserve"> и оборудования, </w:t>
      </w:r>
      <w:r w:rsidRPr="00B7135E">
        <w:rPr>
          <w:rFonts w:ascii="GHEA Grapalat" w:hAnsi="GHEA Grapalat"/>
        </w:rPr>
        <w:lastRenderedPageBreak/>
        <w:t xml:space="preserve">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w:t>
      </w:r>
      <w:r>
        <w:rPr>
          <w:rFonts w:ascii="GHEA Grapalat" w:hAnsi="GHEA Grapalat"/>
        </w:rPr>
        <w:t>под</w:t>
      </w:r>
      <w:r w:rsidRPr="00B7135E">
        <w:rPr>
          <w:rFonts w:ascii="GHEA Grapalat" w:hAnsi="GHEA Grapalat"/>
        </w:rPr>
        <w:t xml:space="preserve"> кодом </w:t>
      </w:r>
      <w:r w:rsidR="00965D74">
        <w:rPr>
          <w:rFonts w:ascii="GHEA Grapalat" w:hAnsi="GHEA Grapalat"/>
          <w:i/>
          <w:lang w:val="en-US"/>
        </w:rPr>
        <w:t>OBT</w:t>
      </w:r>
      <w:r w:rsidR="00965D74" w:rsidRPr="007E2646">
        <w:rPr>
          <w:rFonts w:ascii="GHEA Grapalat" w:hAnsi="GHEA Grapalat"/>
          <w:i/>
        </w:rPr>
        <w:t>-</w:t>
      </w:r>
      <w:proofErr w:type="spellStart"/>
      <w:r w:rsidR="00965D74">
        <w:rPr>
          <w:rFonts w:ascii="GHEA Grapalat" w:hAnsi="GHEA Grapalat"/>
          <w:i/>
          <w:lang w:val="en-US"/>
        </w:rPr>
        <w:t>GHASHDzB</w:t>
      </w:r>
      <w:proofErr w:type="spellEnd"/>
      <w:r w:rsidR="00965D74" w:rsidRPr="007E2646">
        <w:rPr>
          <w:rFonts w:ascii="GHEA Grapalat" w:hAnsi="GHEA Grapalat"/>
          <w:i/>
        </w:rPr>
        <w:t>-2</w:t>
      </w:r>
      <w:r w:rsidR="005C4D40">
        <w:rPr>
          <w:rFonts w:ascii="GHEA Grapalat" w:hAnsi="GHEA Grapalat"/>
          <w:i/>
          <w:lang w:val="hy-AM"/>
        </w:rPr>
        <w:t>6</w:t>
      </w:r>
      <w:r w:rsidR="00965D74" w:rsidRPr="007E2646">
        <w:rPr>
          <w:rFonts w:ascii="GHEA Grapalat" w:hAnsi="GHEA Grapalat"/>
          <w:i/>
        </w:rPr>
        <w:t>/01</w:t>
      </w:r>
    </w:p>
    <w:p w14:paraId="44904FDF" w14:textId="48D41670" w:rsidR="00086B1E" w:rsidRPr="009F3DC7" w:rsidRDefault="00BB28C8" w:rsidP="00965D74">
      <w:pPr>
        <w:widowControl w:val="0"/>
        <w:spacing w:after="160" w:line="360" w:lineRule="auto"/>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w:t>
      </w:r>
      <w:proofErr w:type="gramStart"/>
      <w:r w:rsidR="00086B1E" w:rsidRPr="00477D2B">
        <w:rPr>
          <w:rFonts w:ascii="GHEA Grapalat" w:hAnsi="GHEA Grapalat"/>
        </w:rPr>
        <w:t xml:space="preserve">Подрядчиком </w:t>
      </w:r>
      <w:r w:rsidR="00086B1E" w:rsidRPr="009F3DC7">
        <w:rPr>
          <w:rFonts w:ascii="GHEA Grapalat" w:hAnsi="GHEA Grapalat"/>
        </w:rPr>
        <w:t xml:space="preserve"> в</w:t>
      </w:r>
      <w:proofErr w:type="gramEnd"/>
      <w:r w:rsidR="00086B1E" w:rsidRPr="009F3DC7">
        <w:rPr>
          <w:rFonts w:ascii="GHEA Grapalat" w:hAnsi="GHEA Grapalat"/>
        </w:rPr>
        <w:t xml:space="preserve">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14:paraId="6F54FC6B" w14:textId="77777777"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2A648FFB" w14:textId="59042B62" w:rsidR="00BB28C8" w:rsidRPr="000A3450" w:rsidRDefault="00965D74" w:rsidP="00BB28C8">
      <w:pPr>
        <w:widowControl w:val="0"/>
        <w:jc w:val="both"/>
        <w:rPr>
          <w:rFonts w:ascii="GHEA Grapalat" w:hAnsi="GHEA Grapalat"/>
          <w:spacing w:val="6"/>
        </w:rPr>
      </w:pPr>
      <w:r>
        <w:rPr>
          <w:rFonts w:ascii="GHEA Grapalat" w:hAnsi="GHEA Grapalat"/>
        </w:rPr>
        <w:t>Согласно Приложении 2</w:t>
      </w:r>
      <w:r w:rsidR="00BB28C8" w:rsidRPr="009F3DC7">
        <w:rPr>
          <w:rFonts w:ascii="GHEA Grapalat" w:hAnsi="GHEA Grapalat"/>
        </w:rPr>
        <w:t>.</w:t>
      </w:r>
    </w:p>
    <w:p w14:paraId="6EF45471"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E585F1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14:paraId="68E5830F"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47E1D11B"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14:paraId="3D1FDFE9"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0ADDC517"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78DEB5DB"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12F37CBC"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2204FA9C"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40F02F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 xml:space="preserve">В случае нарушения Подрядчиком срока, указанного в пункте 1.3 договора, (календарного графика включительно) по своему усмотрению </w:t>
      </w:r>
      <w:r w:rsidRPr="009F3DC7">
        <w:rPr>
          <w:rFonts w:ascii="GHEA Grapalat" w:hAnsi="GHEA Grapalat"/>
        </w:rPr>
        <w:lastRenderedPageBreak/>
        <w:t>устанавливать новый срок выполнения работы и требовать у Подрядчика уплаты пени, предусмотренной пунктом 6.2 договора.</w:t>
      </w:r>
    </w:p>
    <w:p w14:paraId="3EF2BFB0"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1B08E9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6D5C086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roofErr w:type="gramStart"/>
      <w:r w:rsidRPr="009F3DC7">
        <w:rPr>
          <w:rFonts w:ascii="GHEA Grapalat" w:hAnsi="GHEA Grapalat"/>
        </w:rPr>
        <w:t>а)</w:t>
      </w:r>
      <w:r w:rsidRPr="00124BE9">
        <w:rPr>
          <w:rFonts w:ascii="GHEA Grapalat" w:hAnsi="GHEA Grapalat"/>
        </w:rPr>
        <w:tab/>
      </w:r>
      <w:proofErr w:type="gramEnd"/>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7EBB62C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roofErr w:type="gramStart"/>
      <w:r w:rsidRPr="009F3DC7">
        <w:rPr>
          <w:rFonts w:ascii="GHEA Grapalat" w:hAnsi="GHEA Grapalat"/>
        </w:rPr>
        <w:t>б)</w:t>
      </w:r>
      <w:r w:rsidRPr="00124BE9">
        <w:rPr>
          <w:rFonts w:ascii="GHEA Grapalat" w:hAnsi="GHEA Grapalat"/>
        </w:rPr>
        <w:tab/>
      </w:r>
      <w:proofErr w:type="gramEnd"/>
      <w:r w:rsidRPr="009F3DC7">
        <w:rPr>
          <w:rFonts w:ascii="GHEA Grapalat" w:hAnsi="GHEA Grapalat"/>
        </w:rPr>
        <w:t>Подрядчик нарушил предусмотренный в пункте 1.3 договора срок (календарный график включительно),</w:t>
      </w:r>
    </w:p>
    <w:p w14:paraId="75C9A43D" w14:textId="77777777" w:rsidR="00B7135E" w:rsidRPr="009F3DC7" w:rsidRDefault="00BB28C8" w:rsidP="00B7135E">
      <w:pPr>
        <w:widowControl w:val="0"/>
        <w:tabs>
          <w:tab w:val="left" w:pos="1134"/>
        </w:tabs>
        <w:spacing w:after="160" w:line="360" w:lineRule="auto"/>
        <w:ind w:firstLine="567"/>
        <w:jc w:val="both"/>
        <w:rPr>
          <w:rFonts w:ascii="GHEA Grapalat" w:hAnsi="GHEA Grapalat"/>
        </w:rPr>
      </w:pPr>
      <w:proofErr w:type="gramStart"/>
      <w:r w:rsidRPr="009F3DC7">
        <w:rPr>
          <w:rFonts w:ascii="GHEA Grapalat" w:hAnsi="GHEA Grapalat"/>
        </w:rPr>
        <w:t>в)</w:t>
      </w:r>
      <w:r w:rsidRPr="00124BE9">
        <w:rPr>
          <w:rFonts w:ascii="GHEA Grapalat" w:hAnsi="GHEA Grapalat"/>
        </w:rPr>
        <w:tab/>
      </w:r>
      <w:proofErr w:type="gramEnd"/>
      <w:r w:rsidRPr="009F3DC7">
        <w:rPr>
          <w:rFonts w:ascii="GHEA Grapalat" w:hAnsi="GHEA Grapalat"/>
        </w:rPr>
        <w:t xml:space="preserve">выполненная Подрядчиком работа не соответствует требованиям, установленным </w:t>
      </w:r>
      <w:r w:rsidR="00B7135E">
        <w:rPr>
          <w:rFonts w:ascii="GHEA Grapalat" w:hAnsi="GHEA Grapalat"/>
        </w:rPr>
        <w:t xml:space="preserve"> пунктами 1.1 и</w:t>
      </w:r>
      <w:r w:rsidR="00B45501">
        <w:rPr>
          <w:rFonts w:ascii="GHEA Grapalat" w:hAnsi="GHEA Grapalat"/>
        </w:rPr>
        <w:t>ли</w:t>
      </w:r>
      <w:r w:rsidR="00B7135E">
        <w:rPr>
          <w:rFonts w:ascii="GHEA Grapalat" w:hAnsi="GHEA Grapalat"/>
        </w:rPr>
        <w:t xml:space="preserve"> 1.2 настоящего договора</w:t>
      </w:r>
      <w:r w:rsidR="00B7135E" w:rsidRPr="009F3DC7">
        <w:rPr>
          <w:rFonts w:ascii="GHEA Grapalat" w:hAnsi="GHEA Grapalat"/>
        </w:rPr>
        <w:t>,</w:t>
      </w:r>
    </w:p>
    <w:p w14:paraId="53AEB5AA"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roofErr w:type="gramStart"/>
      <w:r w:rsidRPr="009F3DC7">
        <w:rPr>
          <w:rFonts w:ascii="GHEA Grapalat" w:hAnsi="GHEA Grapalat"/>
        </w:rPr>
        <w:t>г)</w:t>
      </w:r>
      <w:r w:rsidRPr="00124BE9">
        <w:rPr>
          <w:rFonts w:ascii="GHEA Grapalat" w:hAnsi="GHEA Grapalat"/>
        </w:rPr>
        <w:tab/>
      </w:r>
      <w:proofErr w:type="gramEnd"/>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707C1E2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49EF2B3"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40D1A028"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4FA0449" w14:textId="77777777" w:rsidR="00BB28C8" w:rsidRDefault="00BB28C8" w:rsidP="00BB28C8">
      <w:pPr>
        <w:rPr>
          <w:rFonts w:ascii="GHEA Grapalat" w:hAnsi="GHEA Grapalat"/>
          <w:b/>
        </w:rPr>
      </w:pPr>
      <w:r>
        <w:rPr>
          <w:rFonts w:ascii="GHEA Grapalat" w:hAnsi="GHEA Grapalat"/>
          <w:b/>
        </w:rPr>
        <w:lastRenderedPageBreak/>
        <w:br w:type="page"/>
      </w:r>
    </w:p>
    <w:p w14:paraId="4683319F"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32137715"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2FCC1DB2"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9C10ED"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32423714" w14:textId="77777777" w:rsidR="00BB28C8" w:rsidRDefault="00BB28C8" w:rsidP="00BB28C8">
      <w:pPr>
        <w:widowControl w:val="0"/>
        <w:tabs>
          <w:tab w:val="left" w:pos="1276"/>
        </w:tabs>
        <w:spacing w:after="160" w:line="360" w:lineRule="auto"/>
        <w:ind w:firstLine="567"/>
        <w:jc w:val="both"/>
        <w:rPr>
          <w:ins w:id="17" w:author="Inesa Kocharyan" w:date="2024-02-09T17:41: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3147D215" w14:textId="6AFC9A8F" w:rsidR="003234B7" w:rsidRPr="003B0CA7" w:rsidRDefault="003234B7" w:rsidP="003234B7">
      <w:pPr>
        <w:pStyle w:val="HTML"/>
        <w:shd w:val="clear" w:color="auto" w:fill="F8F9FA"/>
        <w:spacing w:line="540" w:lineRule="atLeast"/>
        <w:jc w:val="both"/>
        <w:rPr>
          <w:rFonts w:ascii="GHEA Grapalat" w:hAnsi="GHEA Grapalat"/>
          <w:sz w:val="24"/>
          <w:szCs w:val="24"/>
          <w:lang w:val="ru-RU"/>
        </w:rPr>
      </w:pPr>
      <w:r w:rsidRPr="003B0CA7">
        <w:rPr>
          <w:rFonts w:ascii="GHEA Grapalat" w:hAnsi="GHEA Grapalat" w:cs="Times New Roman"/>
          <w:sz w:val="24"/>
          <w:szCs w:val="24"/>
          <w:lang w:val="ru-RU" w:eastAsia="ru-RU" w:bidi="ru-RU"/>
        </w:rPr>
        <w:t>3.</w:t>
      </w:r>
      <w:r w:rsidRPr="003B0CA7">
        <w:rPr>
          <w:rFonts w:ascii="GHEA Grapalat" w:hAnsi="GHEA Grapalat"/>
          <w:sz w:val="24"/>
          <w:szCs w:val="24"/>
          <w:lang w:val="ru-RU"/>
        </w:rPr>
        <w:t xml:space="preserve">2.5 Предоставить Подрядчику письменное согласие, предусмотренное подпунктом 2 пункта 3.4.3 договора, в течение </w:t>
      </w:r>
      <w:r w:rsidR="00D54B51">
        <w:rPr>
          <w:rFonts w:ascii="GHEA Grapalat" w:hAnsi="GHEA Grapalat"/>
          <w:sz w:val="24"/>
          <w:szCs w:val="24"/>
          <w:lang w:val="ru-RU"/>
        </w:rPr>
        <w:t>5</w:t>
      </w:r>
      <w:r w:rsidRPr="003B0CA7">
        <w:rPr>
          <w:rFonts w:ascii="GHEA Grapalat" w:hAnsi="GHEA Grapalat"/>
          <w:sz w:val="24"/>
          <w:szCs w:val="24"/>
          <w:lang w:val="ru-RU"/>
        </w:rPr>
        <w:t xml:space="preserve"> дней.</w:t>
      </w:r>
    </w:p>
    <w:p w14:paraId="2B5344F9" w14:textId="77777777" w:rsidR="003234B7" w:rsidRPr="003B0CA7" w:rsidRDefault="00772CBC" w:rsidP="00BB28C8">
      <w:pPr>
        <w:widowControl w:val="0"/>
        <w:tabs>
          <w:tab w:val="left" w:pos="1276"/>
        </w:tabs>
        <w:spacing w:after="160" w:line="360" w:lineRule="auto"/>
        <w:ind w:firstLine="567"/>
        <w:jc w:val="both"/>
        <w:rPr>
          <w:rFonts w:ascii="GHEA Grapalat" w:hAnsi="GHEA Grapalat" w:cs="Times Armenian"/>
        </w:rPr>
      </w:pPr>
      <w:r w:rsidRPr="003B0CA7">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3489DA07" w14:textId="77777777"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277E02A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28389EC8"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1F301787"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13036AB7" w14:textId="47211CED" w:rsidR="00BB28C8" w:rsidRPr="003C0805"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В порядке и в сроки, предусмотренные договором, в соответствии с проектом и ведомостью объема работ выполнять минимум</w:t>
      </w:r>
      <w:r w:rsidR="00D54B51">
        <w:rPr>
          <w:rFonts w:ascii="GHEA Grapalat" w:hAnsi="GHEA Grapalat"/>
        </w:rPr>
        <w:t xml:space="preserve"> 95</w:t>
      </w:r>
      <w:r w:rsidRPr="003C0805">
        <w:rPr>
          <w:rFonts w:ascii="GHEA Grapalat" w:hAnsi="GHEA Grapalat"/>
        </w:rPr>
        <w:t xml:space="preserve">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14:paraId="0521ABB3" w14:textId="77777777"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14:paraId="77C4B4DC" w14:textId="77777777"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505B5D06" w14:textId="77777777" w:rsidR="00CF1054" w:rsidRDefault="00BB28C8" w:rsidP="00BB28C8">
      <w:pPr>
        <w:widowControl w:val="0"/>
        <w:tabs>
          <w:tab w:val="left" w:pos="1276"/>
        </w:tabs>
        <w:spacing w:after="160" w:line="360" w:lineRule="auto"/>
        <w:ind w:firstLine="567"/>
        <w:jc w:val="both"/>
        <w:rPr>
          <w:ins w:id="18" w:author="Inesa Kocharyan" w:date="2024-02-09T17:45:00Z"/>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w:t>
      </w:r>
      <w:ins w:id="19" w:author="Inesa Kocharyan" w:date="2024-02-09T17:45:00Z">
        <w:r w:rsidR="00CF1054">
          <w:rPr>
            <w:rFonts w:ascii="GHEA Grapalat" w:hAnsi="GHEA Grapalat"/>
          </w:rPr>
          <w:t>:</w:t>
        </w:r>
      </w:ins>
    </w:p>
    <w:p w14:paraId="5C0C87D2" w14:textId="77777777" w:rsidR="00DD6BD8" w:rsidRDefault="00CF1054" w:rsidP="00BB28C8">
      <w:pPr>
        <w:widowControl w:val="0"/>
        <w:tabs>
          <w:tab w:val="left" w:pos="1276"/>
        </w:tabs>
        <w:spacing w:after="160" w:line="360" w:lineRule="auto"/>
        <w:ind w:firstLine="567"/>
        <w:jc w:val="both"/>
        <w:rPr>
          <w:rFonts w:ascii="GHEA Grapalat" w:hAnsi="GHEA Grapalat"/>
        </w:rPr>
      </w:pPr>
      <w:r>
        <w:rPr>
          <w:rFonts w:ascii="GHEA Grapalat" w:hAnsi="GHEA Grapalat"/>
        </w:rPr>
        <w:t>1)</w:t>
      </w:r>
      <w:r w:rsidR="00DD6BD8" w:rsidRPr="00EA596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EA596B">
        <w:rPr>
          <w:rFonts w:ascii="GHEA Grapalat" w:hAnsi="GHEA Grapalat"/>
        </w:rPr>
        <w:t>индивидуальнoe</w:t>
      </w:r>
      <w:proofErr w:type="spellEnd"/>
      <w:r w:rsidR="00DD6BD8" w:rsidRPr="00EA596B">
        <w:rPr>
          <w:rFonts w:ascii="GHEA Grapalat" w:hAnsi="GHEA Grapalat"/>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14:paraId="67C3588E" w14:textId="77777777" w:rsidR="00CF1054" w:rsidRPr="009F3DC7" w:rsidRDefault="00CF1054" w:rsidP="00BB28C8">
      <w:pPr>
        <w:widowControl w:val="0"/>
        <w:tabs>
          <w:tab w:val="left" w:pos="1276"/>
        </w:tabs>
        <w:spacing w:after="160" w:line="360" w:lineRule="auto"/>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4C29348C"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 xml:space="preserve">При сдаче результата работы Заказчику, сообщать ему о тех требованиях и правилах, соблюдение которых необходимо для эффективного и </w:t>
      </w:r>
      <w:r w:rsidRPr="009F3DC7">
        <w:rPr>
          <w:rFonts w:ascii="GHEA Grapalat" w:hAnsi="GHEA Grapalat"/>
        </w:rPr>
        <w:lastRenderedPageBreak/>
        <w:t>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63D1CD74"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02C3B8E1"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9984C22"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52AD7744"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14:paraId="63C53E0C" w14:textId="55619DAD"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965D74" w:rsidRPr="009F3DC7">
        <w:rPr>
          <w:rFonts w:ascii="GHEA Grapalat" w:hAnsi="GHEA Grapalat"/>
        </w:rPr>
        <w:t>365 календарных дней</w:t>
      </w:r>
      <w:r w:rsidRPr="009F3DC7">
        <w:rPr>
          <w:rFonts w:ascii="GHEA Grapalat" w:hAnsi="GHEA Grapalat"/>
        </w:rPr>
        <w:t xml:space="preserve"> </w:t>
      </w:r>
      <w:proofErr w:type="spellStart"/>
      <w:proofErr w:type="gramStart"/>
      <w:r w:rsidRPr="009F3DC7">
        <w:rPr>
          <w:rFonts w:ascii="GHEA Grapalat" w:hAnsi="GHEA Grapalat"/>
        </w:rPr>
        <w:t>дней</w:t>
      </w:r>
      <w:proofErr w:type="spellEnd"/>
      <w:r w:rsidRPr="009F3DC7">
        <w:rPr>
          <w:rFonts w:ascii="GHEA Grapalat" w:hAnsi="GHEA Grapalat"/>
        </w:rPr>
        <w:t xml:space="preserve">  со</w:t>
      </w:r>
      <w:proofErr w:type="gramEnd"/>
      <w:r w:rsidRPr="009F3DC7">
        <w:rPr>
          <w:rFonts w:ascii="GHEA Grapalat" w:hAnsi="GHEA Grapalat"/>
        </w:rPr>
        <w:t xml:space="preserve">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92053F">
        <w:rPr>
          <w:rFonts w:ascii="GHEA Grapalat" w:hAnsi="GHEA Grapalat"/>
        </w:rPr>
        <w:t xml:space="preserve"> </w:t>
      </w:r>
      <w:r w:rsidR="0092053F"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w:t>
      </w:r>
      <w:r w:rsidR="00C86F9C">
        <w:rPr>
          <w:rStyle w:val="af6"/>
          <w:rFonts w:ascii="GHEA Grapalat" w:hAnsi="GHEA Grapalat"/>
        </w:rPr>
        <w:footnoteReference w:customMarkFollows="1" w:id="13"/>
        <w:t>26</w:t>
      </w:r>
      <w:r w:rsidRPr="009F3DC7">
        <w:rPr>
          <w:rFonts w:ascii="GHEA Grapalat" w:hAnsi="GHEA Grapalat"/>
        </w:rPr>
        <w:t>.</w:t>
      </w:r>
    </w:p>
    <w:p w14:paraId="20EA441A" w14:textId="77777777"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sidRPr="00D806D8">
        <w:rPr>
          <w:rFonts w:ascii="GHEA Grapalat" w:hAnsi="GHEA Grapalat"/>
        </w:rPr>
        <w:t xml:space="preserve">Минимальные требования, предъявляемые к </w:t>
      </w:r>
      <w:r w:rsidR="00CF1054" w:rsidRPr="00D806D8">
        <w:rPr>
          <w:rFonts w:ascii="GHEA Grapalat" w:hAnsi="GHEA Grapalat"/>
        </w:rPr>
        <w:t xml:space="preserve">техническим характеристикам и </w:t>
      </w:r>
      <w:r w:rsidRPr="00D806D8">
        <w:rPr>
          <w:rFonts w:ascii="GHEA Grapalat" w:hAnsi="GHEA Grapalat"/>
        </w:rPr>
        <w:t>гарантийным срокам объекта подряда, к его</w:t>
      </w:r>
      <w:r w:rsidRPr="0010519D">
        <w:rPr>
          <w:rFonts w:ascii="GHEA Grapalat" w:hAnsi="GHEA Grapalat"/>
        </w:rPr>
        <w:t xml:space="preserve">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w:t>
      </w:r>
      <w:proofErr w:type="gramStart"/>
      <w:r w:rsidR="00165A51" w:rsidRPr="0010519D">
        <w:rPr>
          <w:rFonts w:ascii="GHEA Grapalat" w:hAnsi="GHEA Grapalat"/>
        </w:rPr>
        <w:lastRenderedPageBreak/>
        <w:t>оборудованию</w:t>
      </w:r>
      <w:r w:rsidR="00EA6DF8" w:rsidRPr="0010519D">
        <w:rPr>
          <w:rFonts w:ascii="GHEA Grapalat" w:hAnsi="GHEA Grapalat"/>
        </w:rPr>
        <w:t xml:space="preserve"> </w:t>
      </w:r>
      <w:r w:rsidRPr="0010519D">
        <w:rPr>
          <w:rFonts w:ascii="GHEA Grapalat" w:hAnsi="GHEA Grapalat"/>
        </w:rPr>
        <w:t xml:space="preserve"> представлены</w:t>
      </w:r>
      <w:proofErr w:type="gramEnd"/>
      <w:r w:rsidRPr="0010519D">
        <w:rPr>
          <w:rFonts w:ascii="GHEA Grapalat" w:hAnsi="GHEA Grapalat"/>
        </w:rPr>
        <w:t xml:space="preserve"> в приложении № —- к договору</w:t>
      </w:r>
      <w:r w:rsidR="00C86F9C">
        <w:rPr>
          <w:rStyle w:val="af6"/>
          <w:rFonts w:ascii="GHEA Grapalat" w:hAnsi="GHEA Grapalat"/>
        </w:rPr>
        <w:footnoteReference w:customMarkFollows="1" w:id="14"/>
        <w:t>27</w:t>
      </w:r>
      <w:r w:rsidRPr="0010519D">
        <w:rPr>
          <w:rFonts w:ascii="GHEA Grapalat" w:hAnsi="GHEA Grapalat"/>
        </w:rPr>
        <w:t>.</w:t>
      </w:r>
      <w:r w:rsidRPr="009F3DC7">
        <w:rPr>
          <w:rFonts w:ascii="GHEA Grapalat" w:hAnsi="GHEA Grapalat"/>
        </w:rPr>
        <w:t xml:space="preserve"> </w:t>
      </w:r>
    </w:p>
    <w:p w14:paraId="564368F1" w14:textId="77777777"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731DDB09"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14:paraId="5B68E147" w14:textId="77777777"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6197481E" w14:textId="77777777" w:rsidR="00F742F9" w:rsidRDefault="00563671" w:rsidP="0056367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03B69340" w14:textId="77777777" w:rsidR="00563671" w:rsidRDefault="00F742F9" w:rsidP="00563671">
      <w:pPr>
        <w:widowControl w:val="0"/>
        <w:tabs>
          <w:tab w:val="left" w:pos="1134"/>
        </w:tabs>
        <w:spacing w:after="160" w:line="340" w:lineRule="auto"/>
        <w:ind w:firstLine="567"/>
        <w:jc w:val="both"/>
        <w:rPr>
          <w:rFonts w:ascii="GHEA Grapalat" w:hAnsi="GHEA Grapalat" w:cs="Sylfaen"/>
        </w:rPr>
      </w:pPr>
      <w:r w:rsidRPr="00477D2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14:paraId="0E3BA464" w14:textId="22AA6AE8"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w:t>
      </w:r>
      <w:proofErr w:type="gramStart"/>
      <w:r>
        <w:rPr>
          <w:rFonts w:ascii="GHEA Grapalat" w:hAnsi="GHEA Grapalat"/>
        </w:rPr>
        <w:t>Заказчику</w:t>
      </w:r>
      <w:proofErr w:type="gramEnd"/>
      <w:r>
        <w:rPr>
          <w:rFonts w:ascii="GHEA Grapalat" w:hAnsi="GHEA Grapalat"/>
        </w:rPr>
        <w:t xml:space="preserve"> подписанный им документ, фиксирующий факт сдачи работы Заказчику (Приложение № </w:t>
      </w:r>
      <w:r w:rsidR="00D54B51">
        <w:rPr>
          <w:rFonts w:ascii="GHEA Grapalat" w:hAnsi="GHEA Grapalat"/>
        </w:rPr>
        <w:t>4</w:t>
      </w:r>
      <w:r>
        <w:rPr>
          <w:rFonts w:ascii="GHEA Grapalat" w:hAnsi="GHEA Grapalat"/>
        </w:rPr>
        <w:t xml:space="preserve">.1) и </w:t>
      </w:r>
      <w:r w:rsidR="00D54B51">
        <w:rPr>
          <w:rFonts w:ascii="GHEA Grapalat" w:hAnsi="GHEA Grapalat"/>
        </w:rPr>
        <w:t xml:space="preserve">2 </w:t>
      </w:r>
      <w:r>
        <w:rPr>
          <w:rFonts w:ascii="GHEA Grapalat" w:hAnsi="GHEA Grapalat"/>
        </w:rPr>
        <w:t xml:space="preserve">экземпляр акта сдачи-приемки (Приложение № </w:t>
      </w:r>
      <w:r w:rsidR="00D54B51">
        <w:rPr>
          <w:rFonts w:ascii="GHEA Grapalat" w:hAnsi="GHEA Grapalat"/>
        </w:rPr>
        <w:t>4</w:t>
      </w:r>
      <w:r>
        <w:rPr>
          <w:rFonts w:ascii="GHEA Grapalat" w:hAnsi="GHEA Grapalat"/>
        </w:rPr>
        <w:t xml:space="preserve">). </w:t>
      </w:r>
    </w:p>
    <w:p w14:paraId="211E5544" w14:textId="77777777"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w:t>
      </w:r>
      <w:r>
        <w:rPr>
          <w:rFonts w:ascii="GHEA Grapalat" w:hAnsi="GHEA Grapalat"/>
        </w:rPr>
        <w:lastRenderedPageBreak/>
        <w:t>договора или его части не принимаются, акт сдачи-приемки не подписывается и Заказчик:</w:t>
      </w:r>
    </w:p>
    <w:p w14:paraId="23B9C960" w14:textId="77777777" w:rsidR="00563671" w:rsidRDefault="00563671" w:rsidP="00563671">
      <w:pPr>
        <w:widowControl w:val="0"/>
        <w:tabs>
          <w:tab w:val="left" w:pos="1134"/>
        </w:tabs>
        <w:spacing w:after="160" w:line="340" w:lineRule="auto"/>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14:paraId="296F4024" w14:textId="77777777" w:rsidR="00563671" w:rsidRDefault="00563671" w:rsidP="00563671">
      <w:pPr>
        <w:widowControl w:val="0"/>
        <w:tabs>
          <w:tab w:val="left" w:pos="1134"/>
        </w:tabs>
        <w:spacing w:after="160" w:line="360" w:lineRule="auto"/>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Подрядчика применяет меры ответственности, предусмотренные договором.</w:t>
      </w:r>
    </w:p>
    <w:p w14:paraId="2BFC7DDF" w14:textId="554D8AA5"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w:t>
      </w:r>
      <w:r w:rsidR="00D54B5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107590DB" w14:textId="77777777"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14:paraId="0942E7EC" w14:textId="77777777"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w:t>
      </w:r>
      <w:proofErr w:type="gramStart"/>
      <w:r w:rsidR="0032067F" w:rsidRPr="007667CA">
        <w:rPr>
          <w:rFonts w:ascii="GHEA Grapalat" w:hAnsi="GHEA Grapalat"/>
        </w:rPr>
        <w:t>В</w:t>
      </w:r>
      <w:proofErr w:type="gramEnd"/>
      <w:r w:rsidR="0032067F" w:rsidRPr="007667CA">
        <w:rPr>
          <w:rFonts w:ascii="GHEA Grapalat" w:hAnsi="GHEA Grapalat"/>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66C7EB59" w14:textId="77777777"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14:paraId="1E9CB264"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xml:space="preserve">, установленной постановлением Правительства Республики Армения № 596-N от </w:t>
      </w:r>
      <w:r>
        <w:rPr>
          <w:rFonts w:ascii="GHEA Grapalat" w:hAnsi="GHEA Grapalat"/>
          <w:sz w:val="24"/>
          <w:szCs w:val="24"/>
        </w:rPr>
        <w:lastRenderedPageBreak/>
        <w:t>19 марта 2015 года, и для приемки выполненных работ;</w:t>
      </w:r>
    </w:p>
    <w:p w14:paraId="7C745FDF"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14:paraId="178EDB09"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5E75A6D5"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628E2CEB"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035E10A9"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14:paraId="4AB1DC57"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r>
      <w:proofErr w:type="gramStart"/>
      <w:r>
        <w:rPr>
          <w:rFonts w:ascii="GHEA Grapalat" w:hAnsi="GHEA Grapalat"/>
          <w:sz w:val="24"/>
          <w:szCs w:val="24"/>
        </w:rPr>
        <w:t>до подписания</w:t>
      </w:r>
      <w:proofErr w:type="gramEnd"/>
      <w:r>
        <w:rPr>
          <w:rFonts w:ascii="GHEA Grapalat" w:hAnsi="GHEA Grapalat"/>
          <w:sz w:val="24"/>
          <w:szCs w:val="24"/>
        </w:rPr>
        <w:t xml:space="preserve">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245ED13F" w14:textId="77777777"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648BFF4C" w14:textId="24FE001E" w:rsidR="00BB28C8" w:rsidRDefault="00BB28C8" w:rsidP="000C5E31">
      <w:pPr>
        <w:widowControl w:val="0"/>
        <w:tabs>
          <w:tab w:val="left" w:pos="1276"/>
        </w:tabs>
        <w:spacing w:after="160" w:line="360" w:lineRule="auto"/>
        <w:ind w:firstLine="567"/>
        <w:jc w:val="both"/>
        <w:rPr>
          <w:ins w:id="20" w:author="Vardan" w:date="2022-10-29T23:33:00Z"/>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 (_______________)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 Цена включает все </w:t>
      </w:r>
      <w:r w:rsidRPr="00A542E3">
        <w:rPr>
          <w:rFonts w:ascii="GHEA Grapalat" w:hAnsi="GHEA Grapalat"/>
        </w:rPr>
        <w:lastRenderedPageBreak/>
        <w:t xml:space="preserve">осуществляемые Подрядчиком расходы, </w:t>
      </w:r>
    </w:p>
    <w:p w14:paraId="5E97CA0C" w14:textId="77777777"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002F1B29" w14:textId="77777777" w:rsidR="00666775" w:rsidRDefault="00BB28C8" w:rsidP="00E21361">
      <w:pPr>
        <w:widowControl w:val="0"/>
        <w:tabs>
          <w:tab w:val="left" w:pos="1134"/>
        </w:tabs>
        <w:spacing w:after="160" w:line="360" w:lineRule="auto"/>
        <w:ind w:firstLine="567"/>
        <w:jc w:val="both"/>
        <w:rPr>
          <w:ins w:id="21"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2A319D7B" w14:textId="3CBAD7D0" w:rsidR="006A4B0D" w:rsidRDefault="003D07B5" w:rsidP="006A2F70">
      <w:pPr>
        <w:spacing w:line="360" w:lineRule="auto"/>
        <w:jc w:val="both"/>
        <w:rPr>
          <w:rFonts w:ascii="GHEA Grapalat" w:hAnsi="GHEA Grapalat"/>
        </w:rPr>
      </w:pPr>
      <w:r>
        <w:rPr>
          <w:rFonts w:ascii="GHEA Grapalat" w:hAnsi="GHEA Grapalat"/>
        </w:rPr>
        <w:t xml:space="preserve">     </w:t>
      </w:r>
      <w:r w:rsidR="00BB28C8"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00BB28C8" w:rsidRPr="009F3DC7">
        <w:rPr>
          <w:rFonts w:ascii="GHEA Grapalat" w:hAnsi="GHEA Grapalat"/>
        </w:rPr>
        <w:t>, предусмотренны</w:t>
      </w:r>
      <w:r w:rsidR="00E02310">
        <w:rPr>
          <w:rFonts w:ascii="GHEA Grapalat" w:hAnsi="GHEA Grapalat"/>
        </w:rPr>
        <w:t>х</w:t>
      </w:r>
      <w:r w:rsidR="00BB28C8" w:rsidRPr="009F3DC7">
        <w:rPr>
          <w:rFonts w:ascii="GHEA Grapalat" w:hAnsi="GHEA Grapalat"/>
        </w:rPr>
        <w:t xml:space="preserve"> графиком оплаты договора (Приложение № 2), но не позднее чем до </w:t>
      </w:r>
      <w:r w:rsidR="000C5E31">
        <w:rPr>
          <w:rFonts w:ascii="GHEA Grapalat" w:hAnsi="GHEA Grapalat"/>
        </w:rPr>
        <w:t>25-</w:t>
      </w:r>
      <w:proofErr w:type="gramStart"/>
      <w:r w:rsidR="00E02310">
        <w:rPr>
          <w:rFonts w:ascii="GHEA Grapalat" w:hAnsi="GHEA Grapalat"/>
        </w:rPr>
        <w:t xml:space="preserve">ого </w:t>
      </w:r>
      <w:r w:rsidR="00BB28C8" w:rsidRPr="009F3DC7">
        <w:rPr>
          <w:rFonts w:ascii="GHEA Grapalat" w:hAnsi="GHEA Grapalat"/>
        </w:rPr>
        <w:t xml:space="preserve"> декабря</w:t>
      </w:r>
      <w:proofErr w:type="gramEnd"/>
      <w:r w:rsidR="00BB28C8" w:rsidRPr="009F3DC7">
        <w:rPr>
          <w:rFonts w:ascii="GHEA Grapalat" w:hAnsi="GHEA Grapalat"/>
        </w:rPr>
        <w:t xml:space="preserve"> данного года. </w:t>
      </w:r>
    </w:p>
    <w:p w14:paraId="4C734A41" w14:textId="77777777" w:rsidR="006A4B0D" w:rsidRPr="001762F4" w:rsidRDefault="006A4B0D" w:rsidP="006A4B0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14:paraId="7DF48E47" w14:textId="77777777" w:rsidR="001167B6" w:rsidRDefault="001167B6" w:rsidP="001167B6">
      <w:pPr>
        <w:pStyle w:val="HTML"/>
        <w:shd w:val="clear" w:color="auto" w:fill="F8F9FA"/>
        <w:spacing w:line="540" w:lineRule="atLeast"/>
        <w:jc w:val="both"/>
        <w:rPr>
          <w:rFonts w:ascii="GHEA Grapalat" w:hAnsi="GHEA Grapalat" w:cs="Times New Roman"/>
          <w:sz w:val="24"/>
          <w:szCs w:val="24"/>
          <w:lang w:val="ru-RU" w:eastAsia="ru-RU" w:bidi="ru-RU"/>
        </w:rPr>
      </w:pPr>
      <w:r w:rsidRPr="00391653">
        <w:rPr>
          <w:rFonts w:ascii="GHEA Grapalat" w:hAnsi="GHEA Grapalat"/>
          <w:lang w:val="ru-RU"/>
        </w:rPr>
        <w:t>5.4</w:t>
      </w:r>
      <w:r>
        <w:rPr>
          <w:rFonts w:ascii="GHEA Grapalat" w:hAnsi="GHEA Grapalat"/>
          <w:lang w:val="ru-RU"/>
        </w:rPr>
        <w:t xml:space="preserve"> </w:t>
      </w:r>
      <w:proofErr w:type="gramStart"/>
      <w:r>
        <w:rPr>
          <w:rFonts w:ascii="GHEA Grapalat" w:hAnsi="GHEA Grapalat" w:cs="Times New Roman"/>
          <w:sz w:val="24"/>
          <w:szCs w:val="24"/>
          <w:lang w:val="ru-RU" w:eastAsia="ru-RU" w:bidi="ru-RU"/>
        </w:rPr>
        <w:t>В</w:t>
      </w:r>
      <w:proofErr w:type="gramEnd"/>
      <w:r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14:paraId="2A0344DD" w14:textId="77777777" w:rsidR="001167B6" w:rsidRDefault="001167B6" w:rsidP="001167B6">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ВС= ЦУ/</w:t>
      </w:r>
      <w:proofErr w:type="spellStart"/>
      <w:r>
        <w:rPr>
          <w:rFonts w:ascii="GHEA Grapalat" w:hAnsi="GHEA Grapalat"/>
          <w:sz w:val="24"/>
          <w:szCs w:val="24"/>
        </w:rPr>
        <w:t>СЦxОР</w:t>
      </w:r>
      <w:proofErr w:type="spellEnd"/>
      <w:r>
        <w:rPr>
          <w:rFonts w:ascii="GHEA Grapalat" w:hAnsi="GHEA Grapalat"/>
          <w:sz w:val="24"/>
          <w:szCs w:val="24"/>
        </w:rPr>
        <w:t xml:space="preserve"> где:</w:t>
      </w:r>
    </w:p>
    <w:p w14:paraId="5A758A8E" w14:textId="77777777" w:rsidR="001167B6" w:rsidRPr="00391653" w:rsidRDefault="001167B6" w:rsidP="001167B6">
      <w:pPr>
        <w:pStyle w:val="HTML"/>
        <w:shd w:val="clear" w:color="auto" w:fill="F8F9FA"/>
        <w:spacing w:line="540" w:lineRule="atLeast"/>
        <w:rPr>
          <w:rFonts w:ascii="GHEA Grapalat" w:hAnsi="GHEA Grapalat" w:cs="Times New Roman"/>
          <w:sz w:val="24"/>
          <w:szCs w:val="24"/>
          <w:lang w:val="ru-RU" w:eastAsia="ru-RU" w:bidi="ru-RU"/>
        </w:rPr>
      </w:pPr>
      <w:r w:rsidRPr="00391653">
        <w:rPr>
          <w:rFonts w:ascii="GHEA Grapalat" w:hAnsi="GHEA Grapalat" w:cs="Times New Roman"/>
          <w:sz w:val="24"/>
          <w:szCs w:val="24"/>
          <w:lang w:val="ru-RU" w:eastAsia="ru-RU" w:bidi="ru-RU"/>
        </w:rPr>
        <w:t>ЦУ -</w:t>
      </w:r>
      <w:r w:rsidRPr="001167B6">
        <w:rPr>
          <w:rFonts w:ascii="GHEA Grapalat" w:hAnsi="GHEA Grapalat" w:cs="Times New Roman"/>
          <w:sz w:val="24"/>
          <w:szCs w:val="24"/>
          <w:lang w:val="ru-RU" w:eastAsia="ru-RU" w:bidi="ru-RU"/>
        </w:rPr>
        <w:t xml:space="preserve"> цена, указанная в пункте 5.1 договора (если включено более одного лота, то цена данного лота);</w:t>
      </w:r>
    </w:p>
    <w:p w14:paraId="6A51533C" w14:textId="77777777"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14:paraId="4CF302FB" w14:textId="77777777"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14:paraId="21C63D63" w14:textId="77777777" w:rsidR="001167B6" w:rsidRPr="00127380" w:rsidRDefault="001167B6" w:rsidP="001167B6">
      <w:pPr>
        <w:widowControl w:val="0"/>
        <w:tabs>
          <w:tab w:val="num" w:pos="1134"/>
        </w:tabs>
        <w:spacing w:after="160" w:line="360" w:lineRule="auto"/>
        <w:ind w:firstLine="567"/>
        <w:jc w:val="both"/>
        <w:rPr>
          <w:rFonts w:ascii="GHEA Grapalat" w:hAnsi="GHEA Grapalat"/>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p>
    <w:p w14:paraId="4D2DCF83" w14:textId="77777777" w:rsidR="006A4B0D" w:rsidRDefault="006A4B0D">
      <w:pPr>
        <w:rPr>
          <w:rFonts w:ascii="GHEA Grapalat" w:hAnsi="GHEA Grapalat"/>
          <w:b/>
        </w:rPr>
      </w:pPr>
    </w:p>
    <w:p w14:paraId="717EB88B"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257A922D"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6A468E8E"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14:paraId="2FD7BEFE" w14:textId="77777777"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15"/>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14:paraId="02C6F536"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договора пеня и штраф исчисляются и зачитываются вместе с суммами, уплачиваемыми Подрядчику.</w:t>
      </w:r>
    </w:p>
    <w:p w14:paraId="25B9D16A" w14:textId="77777777"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64A39D35" w14:textId="77777777" w:rsidR="006263C5" w:rsidRPr="00477D2B" w:rsidRDefault="00B54A07" w:rsidP="006263C5">
      <w:pPr>
        <w:widowControl w:val="0"/>
        <w:tabs>
          <w:tab w:val="left" w:pos="1134"/>
        </w:tabs>
        <w:spacing w:after="160" w:line="360" w:lineRule="auto"/>
        <w:ind w:firstLine="567"/>
        <w:jc w:val="both"/>
        <w:rPr>
          <w:rFonts w:ascii="GHEA Grapalat" w:hAnsi="GHEA Grapalat"/>
        </w:rPr>
      </w:pPr>
      <w:r>
        <w:rPr>
          <w:rFonts w:ascii="GHEA Grapalat" w:hAnsi="GHEA Grapalat"/>
        </w:rPr>
        <w:t>6.5.1.</w:t>
      </w:r>
      <w:r w:rsidR="006263C5" w:rsidRPr="006263C5">
        <w:rPr>
          <w:rFonts w:ascii="GHEA Grapalat" w:hAnsi="GHEA Grapalat"/>
        </w:rPr>
        <w:t xml:space="preserve"> </w:t>
      </w:r>
      <w:r w:rsidR="006263C5" w:rsidRPr="00477D2B">
        <w:rPr>
          <w:rFonts w:ascii="GHEA Grapalat" w:hAnsi="GHEA Grapalat"/>
        </w:rPr>
        <w:t xml:space="preserve">За каждый зафиксированный случай несоблюдения требований, установленных градостроительной нормативно-технической и утвержденной </w:t>
      </w:r>
      <w:r w:rsidR="006263C5" w:rsidRPr="00477D2B">
        <w:rPr>
          <w:rFonts w:ascii="GHEA Grapalat" w:hAnsi="GHEA Grapalat"/>
        </w:rPr>
        <w:lastRenderedPageBreak/>
        <w:t>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477D2B">
        <w:rPr>
          <w:rFonts w:ascii="GHEA Grapalat" w:hAnsi="GHEA Grapalat"/>
          <w:vertAlign w:val="superscript"/>
        </w:rPr>
        <w:t>31.1</w:t>
      </w:r>
    </w:p>
    <w:tbl>
      <w:tblPr>
        <w:tblStyle w:val="aff2"/>
        <w:tblW w:w="9889" w:type="dxa"/>
        <w:tblLook w:val="04A0" w:firstRow="1" w:lastRow="0" w:firstColumn="1" w:lastColumn="0" w:noHBand="0" w:noVBand="1"/>
      </w:tblPr>
      <w:tblGrid>
        <w:gridCol w:w="2631"/>
        <w:gridCol w:w="3573"/>
        <w:gridCol w:w="3685"/>
      </w:tblGrid>
      <w:tr w:rsidR="006263C5" w:rsidRPr="00160615" w14:paraId="157603A6" w14:textId="77777777" w:rsidTr="00160615">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73D2F8F4" w14:textId="77777777" w:rsidR="006263C5" w:rsidRPr="00160615" w:rsidRDefault="006263C5" w:rsidP="00476E9A">
            <w:pPr>
              <w:pStyle w:val="af4"/>
              <w:spacing w:before="0" w:beforeAutospacing="0" w:after="0" w:afterAutospacing="0" w:line="360" w:lineRule="auto"/>
              <w:jc w:val="center"/>
              <w:rPr>
                <w:rFonts w:ascii="GHEA Grapalat" w:hAnsi="GHEA Grapalat" w:cs="Sylfaen"/>
                <w:sz w:val="20"/>
                <w:szCs w:val="20"/>
                <w:lang w:val="hy-AM" w:eastAsia="en-US"/>
              </w:rPr>
            </w:pPr>
            <w:r w:rsidRPr="00160615">
              <w:rPr>
                <w:rFonts w:ascii="GHEA Grapalat" w:hAnsi="GHEA Grapalat" w:cs="Sylfaen"/>
                <w:sz w:val="20"/>
                <w:szCs w:val="20"/>
              </w:rPr>
              <w:t>N</w:t>
            </w:r>
          </w:p>
        </w:tc>
        <w:tc>
          <w:tcPr>
            <w:tcW w:w="3573" w:type="dxa"/>
            <w:tcBorders>
              <w:top w:val="single" w:sz="4" w:space="0" w:color="auto"/>
              <w:left w:val="single" w:sz="4" w:space="0" w:color="auto"/>
              <w:bottom w:val="single" w:sz="4" w:space="0" w:color="auto"/>
              <w:right w:val="single" w:sz="4" w:space="0" w:color="auto"/>
            </w:tcBorders>
            <w:shd w:val="clear" w:color="auto" w:fill="auto"/>
            <w:hideMark/>
          </w:tcPr>
          <w:p w14:paraId="7FA5AEC2" w14:textId="77777777" w:rsidR="006263C5" w:rsidRPr="00160615" w:rsidRDefault="006263C5" w:rsidP="00476E9A">
            <w:pPr>
              <w:pStyle w:val="af4"/>
              <w:spacing w:before="0" w:beforeAutospacing="0" w:after="0" w:afterAutospacing="0" w:line="360" w:lineRule="auto"/>
              <w:jc w:val="center"/>
              <w:rPr>
                <w:rFonts w:ascii="GHEA Grapalat" w:hAnsi="GHEA Grapalat" w:cs="Sylfaen"/>
                <w:sz w:val="20"/>
                <w:szCs w:val="20"/>
                <w:u w:val="single"/>
                <w:lang w:val="hy-AM" w:eastAsia="en-US"/>
              </w:rPr>
            </w:pPr>
            <w:r w:rsidRPr="00160615">
              <w:rPr>
                <w:rFonts w:ascii="GHEA Grapalat" w:hAnsi="GHEA Grapalat" w:cs="Sylfaen"/>
                <w:sz w:val="20"/>
                <w:szCs w:val="20"/>
                <w:u w:val="single"/>
                <w:lang w:val="hy-AM"/>
              </w:rPr>
              <w:t>Нарушение</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14:paraId="122E4E14" w14:textId="77777777" w:rsidR="006263C5" w:rsidRPr="00160615" w:rsidRDefault="006263C5" w:rsidP="00476E9A">
            <w:pPr>
              <w:pStyle w:val="af4"/>
              <w:spacing w:before="0" w:beforeAutospacing="0" w:after="0" w:afterAutospacing="0" w:line="360" w:lineRule="auto"/>
              <w:jc w:val="center"/>
              <w:rPr>
                <w:rFonts w:ascii="GHEA Grapalat" w:hAnsi="GHEA Grapalat" w:cs="Sylfaen"/>
                <w:sz w:val="20"/>
                <w:szCs w:val="20"/>
                <w:u w:val="single"/>
                <w:lang w:val="en-US" w:eastAsia="en-US"/>
              </w:rPr>
            </w:pPr>
            <w:r w:rsidRPr="00160615">
              <w:rPr>
                <w:rFonts w:ascii="GHEA Grapalat" w:hAnsi="GHEA Grapalat"/>
                <w:sz w:val="20"/>
                <w:szCs w:val="20"/>
                <w:u w:val="single"/>
                <w:lang w:val="en-US"/>
              </w:rPr>
              <w:t>О</w:t>
            </w:r>
            <w:proofErr w:type="spellStart"/>
            <w:r w:rsidRPr="00160615">
              <w:rPr>
                <w:rFonts w:ascii="GHEA Grapalat" w:hAnsi="GHEA Grapalat"/>
                <w:sz w:val="20"/>
                <w:szCs w:val="20"/>
                <w:u w:val="single"/>
              </w:rPr>
              <w:t>тветственност</w:t>
            </w:r>
            <w:proofErr w:type="spellEnd"/>
            <w:r w:rsidRPr="00160615">
              <w:rPr>
                <w:rFonts w:ascii="GHEA Grapalat" w:hAnsi="GHEA Grapalat"/>
                <w:sz w:val="20"/>
                <w:szCs w:val="20"/>
                <w:u w:val="single"/>
                <w:lang w:val="en-US"/>
              </w:rPr>
              <w:t>ь</w:t>
            </w:r>
          </w:p>
        </w:tc>
      </w:tr>
      <w:tr w:rsidR="00160615" w:rsidRPr="00160615" w14:paraId="273F8E99" w14:textId="77777777" w:rsidTr="00160615">
        <w:tc>
          <w:tcPr>
            <w:tcW w:w="2631" w:type="dxa"/>
            <w:tcBorders>
              <w:top w:val="single" w:sz="4" w:space="0" w:color="auto"/>
              <w:left w:val="single" w:sz="4" w:space="0" w:color="auto"/>
              <w:bottom w:val="single" w:sz="4" w:space="0" w:color="auto"/>
              <w:right w:val="single" w:sz="4" w:space="0" w:color="auto"/>
            </w:tcBorders>
            <w:shd w:val="clear" w:color="auto" w:fill="auto"/>
          </w:tcPr>
          <w:p w14:paraId="6B76BB7D" w14:textId="2638C990" w:rsidR="00160615" w:rsidRPr="00160615" w:rsidRDefault="00160615" w:rsidP="00160615">
            <w:pPr>
              <w:pStyle w:val="af4"/>
              <w:spacing w:before="0" w:beforeAutospacing="0" w:after="0" w:afterAutospacing="0" w:line="360" w:lineRule="auto"/>
              <w:jc w:val="center"/>
              <w:rPr>
                <w:rFonts w:ascii="GHEA Grapalat" w:hAnsi="GHEA Grapalat" w:cs="Sylfaen"/>
                <w:sz w:val="20"/>
                <w:szCs w:val="20"/>
                <w:lang w:eastAsia="en-US"/>
              </w:rPr>
            </w:pPr>
            <w:r w:rsidRPr="00160615">
              <w:rPr>
                <w:rFonts w:ascii="GHEA Grapalat" w:hAnsi="GHEA Grapalat" w:cs="Sylfaen"/>
                <w:sz w:val="20"/>
                <w:szCs w:val="20"/>
                <w:lang w:eastAsia="en-US"/>
              </w:rPr>
              <w:t>1</w:t>
            </w:r>
          </w:p>
        </w:tc>
        <w:tc>
          <w:tcPr>
            <w:tcW w:w="3573" w:type="dxa"/>
            <w:tcBorders>
              <w:top w:val="single" w:sz="4" w:space="0" w:color="auto"/>
              <w:left w:val="single" w:sz="4" w:space="0" w:color="auto"/>
              <w:bottom w:val="single" w:sz="4" w:space="0" w:color="auto"/>
              <w:right w:val="single" w:sz="4" w:space="0" w:color="auto"/>
            </w:tcBorders>
            <w:shd w:val="clear" w:color="auto" w:fill="auto"/>
          </w:tcPr>
          <w:p w14:paraId="45038F7D" w14:textId="172846C0" w:rsidR="00160615" w:rsidRPr="00160615" w:rsidRDefault="00160615" w:rsidP="00160615">
            <w:pPr>
              <w:pStyle w:val="af4"/>
              <w:spacing w:before="0" w:beforeAutospacing="0" w:after="0" w:afterAutospacing="0" w:line="360" w:lineRule="auto"/>
              <w:jc w:val="center"/>
              <w:rPr>
                <w:rFonts w:ascii="GHEA Grapalat" w:hAnsi="GHEA Grapalat" w:cs="Sylfaen"/>
                <w:sz w:val="20"/>
                <w:szCs w:val="20"/>
                <w:lang w:val="hy-AM" w:eastAsia="en-US"/>
              </w:rPr>
            </w:pPr>
            <w:r w:rsidRPr="00160615">
              <w:rPr>
                <w:rFonts w:ascii="GHEA Grapalat" w:hAnsi="GHEA Grapalat" w:cs="Times Armenian"/>
                <w:sz w:val="20"/>
                <w:lang w:val="hy-AM"/>
              </w:rPr>
              <w:t>Неправильная организация и обустройство строительной площадки</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4A48999" w14:textId="6AEE947B" w:rsidR="00160615" w:rsidRPr="00160615" w:rsidRDefault="00C67CD8" w:rsidP="00160615">
            <w:pPr>
              <w:pStyle w:val="af4"/>
              <w:spacing w:before="0" w:beforeAutospacing="0" w:after="0" w:afterAutospacing="0" w:line="360" w:lineRule="auto"/>
              <w:jc w:val="center"/>
              <w:rPr>
                <w:rFonts w:ascii="GHEA Grapalat" w:hAnsi="GHEA Grapalat" w:cs="Sylfaen"/>
                <w:sz w:val="20"/>
                <w:szCs w:val="20"/>
                <w:lang w:val="hy-AM" w:eastAsia="en-US"/>
              </w:rPr>
            </w:pPr>
            <w:r w:rsidRPr="00C67CD8">
              <w:rPr>
                <w:rFonts w:ascii="GHEA Grapalat" w:hAnsi="GHEA Grapalat" w:cs="Times Armenian"/>
                <w:sz w:val="20"/>
                <w:lang w:val="hy-AM"/>
              </w:rPr>
              <w:t>Штраф – 0,5% от цены договора</w:t>
            </w:r>
          </w:p>
        </w:tc>
      </w:tr>
      <w:tr w:rsidR="00160615" w:rsidRPr="00160615" w14:paraId="606DCCA5" w14:textId="77777777" w:rsidTr="00160615">
        <w:tc>
          <w:tcPr>
            <w:tcW w:w="2631" w:type="dxa"/>
            <w:tcBorders>
              <w:top w:val="single" w:sz="4" w:space="0" w:color="auto"/>
              <w:left w:val="single" w:sz="4" w:space="0" w:color="auto"/>
              <w:bottom w:val="single" w:sz="4" w:space="0" w:color="auto"/>
              <w:right w:val="single" w:sz="4" w:space="0" w:color="auto"/>
            </w:tcBorders>
            <w:shd w:val="clear" w:color="auto" w:fill="auto"/>
          </w:tcPr>
          <w:p w14:paraId="4C4E3928" w14:textId="6B9961D7" w:rsidR="00160615" w:rsidRPr="00160615" w:rsidRDefault="00160615" w:rsidP="00160615">
            <w:pPr>
              <w:pStyle w:val="af4"/>
              <w:spacing w:before="0" w:beforeAutospacing="0" w:after="0" w:afterAutospacing="0" w:line="360" w:lineRule="auto"/>
              <w:jc w:val="center"/>
              <w:rPr>
                <w:rFonts w:ascii="GHEA Grapalat" w:hAnsi="GHEA Grapalat" w:cs="Sylfaen"/>
                <w:sz w:val="20"/>
                <w:szCs w:val="20"/>
                <w:lang w:eastAsia="en-US"/>
              </w:rPr>
            </w:pPr>
            <w:r w:rsidRPr="00160615">
              <w:rPr>
                <w:rFonts w:ascii="GHEA Grapalat" w:hAnsi="GHEA Grapalat" w:cs="Sylfaen"/>
                <w:sz w:val="20"/>
                <w:szCs w:val="20"/>
                <w:lang w:eastAsia="en-US"/>
              </w:rPr>
              <w:t>2</w:t>
            </w:r>
          </w:p>
        </w:tc>
        <w:tc>
          <w:tcPr>
            <w:tcW w:w="3573" w:type="dxa"/>
            <w:tcBorders>
              <w:top w:val="single" w:sz="4" w:space="0" w:color="auto"/>
              <w:left w:val="single" w:sz="4" w:space="0" w:color="auto"/>
              <w:bottom w:val="single" w:sz="4" w:space="0" w:color="auto"/>
              <w:right w:val="single" w:sz="4" w:space="0" w:color="auto"/>
            </w:tcBorders>
            <w:shd w:val="clear" w:color="auto" w:fill="auto"/>
          </w:tcPr>
          <w:p w14:paraId="6FF3887F" w14:textId="1849F406" w:rsidR="00160615" w:rsidRPr="00160615" w:rsidRDefault="00160615" w:rsidP="00160615">
            <w:pPr>
              <w:pStyle w:val="af4"/>
              <w:spacing w:before="0" w:beforeAutospacing="0" w:after="0" w:afterAutospacing="0" w:line="360" w:lineRule="auto"/>
              <w:jc w:val="center"/>
              <w:rPr>
                <w:rFonts w:ascii="GHEA Grapalat" w:hAnsi="GHEA Grapalat" w:cs="Sylfaen"/>
                <w:sz w:val="20"/>
                <w:szCs w:val="20"/>
                <w:lang w:val="hy-AM" w:eastAsia="en-US"/>
              </w:rPr>
            </w:pPr>
            <w:r w:rsidRPr="00160615">
              <w:rPr>
                <w:rFonts w:ascii="GHEA Grapalat" w:hAnsi="GHEA Grapalat" w:cs="Times Armenian"/>
                <w:sz w:val="20"/>
                <w:lang w:val="hy-AM"/>
              </w:rPr>
              <w:t>Несоблюдение технических норм безопасности</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CC86F96" w14:textId="1580E1CC" w:rsidR="00160615" w:rsidRPr="00160615" w:rsidRDefault="00C67CD8" w:rsidP="00160615">
            <w:pPr>
              <w:pStyle w:val="af4"/>
              <w:spacing w:before="0" w:beforeAutospacing="0" w:after="0" w:afterAutospacing="0" w:line="360" w:lineRule="auto"/>
              <w:jc w:val="center"/>
              <w:rPr>
                <w:rFonts w:ascii="GHEA Grapalat" w:hAnsi="GHEA Grapalat" w:cs="Sylfaen"/>
                <w:sz w:val="20"/>
                <w:szCs w:val="20"/>
                <w:lang w:val="hy-AM" w:eastAsia="en-US"/>
              </w:rPr>
            </w:pPr>
            <w:r w:rsidRPr="00C67CD8">
              <w:rPr>
                <w:rFonts w:ascii="GHEA Grapalat" w:hAnsi="GHEA Grapalat" w:cs="Times Armenian"/>
                <w:sz w:val="20"/>
                <w:lang w:val="hy-AM"/>
              </w:rPr>
              <w:t>Штраф – 0,5% от цены договора</w:t>
            </w:r>
          </w:p>
        </w:tc>
      </w:tr>
      <w:tr w:rsidR="00160615" w:rsidRPr="00160615" w14:paraId="6D7C640D" w14:textId="77777777" w:rsidTr="00160615">
        <w:tc>
          <w:tcPr>
            <w:tcW w:w="2631" w:type="dxa"/>
            <w:tcBorders>
              <w:top w:val="single" w:sz="4" w:space="0" w:color="auto"/>
              <w:left w:val="single" w:sz="4" w:space="0" w:color="auto"/>
              <w:bottom w:val="single" w:sz="4" w:space="0" w:color="auto"/>
              <w:right w:val="single" w:sz="4" w:space="0" w:color="auto"/>
            </w:tcBorders>
            <w:shd w:val="clear" w:color="auto" w:fill="auto"/>
          </w:tcPr>
          <w:p w14:paraId="6F50B938" w14:textId="764B6EB6" w:rsidR="00160615" w:rsidRPr="00160615" w:rsidRDefault="00160615" w:rsidP="00160615">
            <w:pPr>
              <w:pStyle w:val="af4"/>
              <w:spacing w:before="0" w:beforeAutospacing="0" w:after="0" w:afterAutospacing="0" w:line="360" w:lineRule="auto"/>
              <w:jc w:val="center"/>
              <w:rPr>
                <w:rFonts w:ascii="GHEA Grapalat" w:hAnsi="GHEA Grapalat" w:cs="Sylfaen"/>
                <w:sz w:val="20"/>
                <w:szCs w:val="20"/>
                <w:lang w:eastAsia="en-US"/>
              </w:rPr>
            </w:pPr>
            <w:r w:rsidRPr="00160615">
              <w:rPr>
                <w:rFonts w:ascii="GHEA Grapalat" w:hAnsi="GHEA Grapalat" w:cs="Sylfaen"/>
                <w:sz w:val="20"/>
                <w:szCs w:val="20"/>
                <w:lang w:eastAsia="en-US"/>
              </w:rPr>
              <w:t>3</w:t>
            </w:r>
          </w:p>
        </w:tc>
        <w:tc>
          <w:tcPr>
            <w:tcW w:w="3573" w:type="dxa"/>
            <w:tcBorders>
              <w:top w:val="single" w:sz="4" w:space="0" w:color="auto"/>
              <w:left w:val="single" w:sz="4" w:space="0" w:color="auto"/>
              <w:bottom w:val="single" w:sz="4" w:space="0" w:color="auto"/>
              <w:right w:val="single" w:sz="4" w:space="0" w:color="auto"/>
            </w:tcBorders>
            <w:shd w:val="clear" w:color="auto" w:fill="auto"/>
          </w:tcPr>
          <w:p w14:paraId="06DE8D09" w14:textId="3C82C8F3" w:rsidR="00160615" w:rsidRPr="00160615" w:rsidRDefault="00160615" w:rsidP="00160615">
            <w:pPr>
              <w:pStyle w:val="af4"/>
              <w:spacing w:before="0" w:beforeAutospacing="0" w:after="0" w:afterAutospacing="0" w:line="360" w:lineRule="auto"/>
              <w:jc w:val="center"/>
              <w:rPr>
                <w:rFonts w:ascii="GHEA Grapalat" w:hAnsi="GHEA Grapalat" w:cs="Sylfaen"/>
                <w:sz w:val="20"/>
                <w:szCs w:val="20"/>
                <w:lang w:val="hy-AM" w:eastAsia="en-US"/>
              </w:rPr>
            </w:pPr>
            <w:r w:rsidRPr="00160615">
              <w:rPr>
                <w:rFonts w:ascii="GHEA Grapalat" w:hAnsi="GHEA Grapalat" w:cs="Times Armenian"/>
                <w:sz w:val="20"/>
                <w:lang w:val="hy-AM"/>
              </w:rPr>
              <w:t>Несоблюдение санитарно-гигиенических и экологических норм</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2D55721" w14:textId="3BF34850" w:rsidR="00160615" w:rsidRDefault="00C67CD8" w:rsidP="00160615">
            <w:pPr>
              <w:pStyle w:val="af4"/>
              <w:spacing w:before="0" w:beforeAutospacing="0" w:after="0" w:afterAutospacing="0" w:line="360" w:lineRule="auto"/>
              <w:jc w:val="center"/>
              <w:rPr>
                <w:rFonts w:ascii="GHEA Grapalat" w:hAnsi="GHEA Grapalat" w:cs="Sylfaen"/>
                <w:sz w:val="20"/>
                <w:szCs w:val="20"/>
                <w:lang w:val="hy-AM" w:eastAsia="en-US"/>
              </w:rPr>
            </w:pPr>
            <w:r w:rsidRPr="00C67CD8">
              <w:rPr>
                <w:rFonts w:ascii="GHEA Grapalat" w:hAnsi="GHEA Grapalat" w:cs="Times Armenian"/>
                <w:sz w:val="20"/>
                <w:lang w:val="hy-AM"/>
              </w:rPr>
              <w:t>Штраф – 0,5% от цены договора</w:t>
            </w:r>
          </w:p>
        </w:tc>
      </w:tr>
    </w:tbl>
    <w:p w14:paraId="58174979" w14:textId="77777777"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06A7F73" w14:textId="77777777"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60A8261B"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2DCAD704"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9A77BEF" w14:textId="77777777"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lastRenderedPageBreak/>
        <w:t>8.</w:t>
      </w:r>
      <w:r w:rsidRPr="00E5592F">
        <w:rPr>
          <w:rFonts w:ascii="GHEA Grapalat" w:hAnsi="GHEA Grapalat"/>
          <w:b/>
        </w:rPr>
        <w:t xml:space="preserve"> </w:t>
      </w:r>
      <w:r w:rsidRPr="009F3DC7">
        <w:rPr>
          <w:rFonts w:ascii="GHEA Grapalat" w:hAnsi="GHEA Grapalat"/>
          <w:b/>
        </w:rPr>
        <w:t>ИНЫЕ УСЛОВИЯ</w:t>
      </w:r>
    </w:p>
    <w:p w14:paraId="094A649B" w14:textId="77777777"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2165D964"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B518986"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215BC5C"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76E7F7BA" w14:textId="77777777" w:rsidR="00BB28C8" w:rsidRPr="009F3DC7" w:rsidRDefault="00BB28C8" w:rsidP="00B92A7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w:t>
      </w:r>
      <w:r w:rsidRPr="009F3DC7">
        <w:rPr>
          <w:rFonts w:ascii="GHEA Grapalat" w:hAnsi="GHEA Grapalat"/>
        </w:rPr>
        <w:lastRenderedPageBreak/>
        <w:t>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C178066"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CA59D32"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288C86B2"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32181423"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BE6511">
        <w:rPr>
          <w:rFonts w:ascii="GHEA Grapalat" w:hAnsi="GHEA Grapalat"/>
        </w:rPr>
        <w:t xml:space="preserve">. </w:t>
      </w:r>
      <w:r w:rsidR="00BE6511" w:rsidRPr="00BE6511">
        <w:rPr>
          <w:rFonts w:ascii="GHEA Grapalat" w:hAnsi="GHEA Grapalat"/>
        </w:rPr>
        <w:t xml:space="preserve">При этом в случае применения настоящего подпункта </w:t>
      </w:r>
      <w:r w:rsidR="00595725">
        <w:rPr>
          <w:rFonts w:ascii="GHEA Grapalat" w:hAnsi="GHEA Grapalat"/>
        </w:rPr>
        <w:t>субподрядчиком</w:t>
      </w:r>
      <w:r w:rsidR="00BE6511"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BE6511">
        <w:rPr>
          <w:rFonts w:ascii="GHEA Grapalat" w:hAnsi="GHEA Grapalat"/>
        </w:rPr>
        <w:t>.</w:t>
      </w:r>
      <w:r w:rsidR="00155366">
        <w:rPr>
          <w:rStyle w:val="af6"/>
          <w:rFonts w:ascii="GHEA Grapalat" w:hAnsi="GHEA Grapalat"/>
        </w:rPr>
        <w:footnoteReference w:customMarkFollows="1" w:id="16"/>
        <w:t>32</w:t>
      </w:r>
    </w:p>
    <w:p w14:paraId="60C94267"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17"/>
        <w:t>33</w:t>
      </w:r>
      <w:r w:rsidRPr="009F3DC7">
        <w:rPr>
          <w:rFonts w:ascii="GHEA Grapalat" w:hAnsi="GHEA Grapalat"/>
        </w:rPr>
        <w:t>.</w:t>
      </w:r>
    </w:p>
    <w:p w14:paraId="24055265" w14:textId="77777777"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Подрядчика, срок выполнения работы </w:t>
      </w:r>
      <w:r w:rsidRPr="009F3DC7">
        <w:rPr>
          <w:rFonts w:ascii="GHEA Grapalat" w:hAnsi="GHEA Grapalat"/>
        </w:rPr>
        <w:lastRenderedPageBreak/>
        <w:t>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B36B285" w14:textId="77777777"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7C6BA39B"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487064EC" w14:textId="77777777"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1ADC9611" w14:textId="77777777" w:rsidR="004B4A95"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w:t>
      </w:r>
      <w:r w:rsidRPr="009F3DC7">
        <w:rPr>
          <w:rFonts w:ascii="GHEA Grapalat" w:hAnsi="GHEA Grapalat"/>
        </w:rPr>
        <w:lastRenderedPageBreak/>
        <w:t xml:space="preserve">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1B75C5F9" w14:textId="6CF08FA0" w:rsidR="00244B5D" w:rsidRPr="00DC64D2" w:rsidRDefault="00244B5D" w:rsidP="004B4A95">
      <w:pPr>
        <w:widowControl w:val="0"/>
        <w:tabs>
          <w:tab w:val="left" w:pos="1276"/>
        </w:tabs>
        <w:spacing w:after="160" w:line="360" w:lineRule="auto"/>
        <w:ind w:firstLine="567"/>
        <w:jc w:val="both"/>
        <w:rPr>
          <w:rFonts w:ascii="GHEA Grapalat" w:hAnsi="GHEA Grapalat"/>
          <w:spacing w:val="-4"/>
        </w:rPr>
      </w:pPr>
      <w:r>
        <w:rPr>
          <w:rFonts w:ascii="GHEA Grapalat" w:hAnsi="GHEA Grapalat"/>
          <w:spacing w:val="-4"/>
        </w:rPr>
        <w:t>8.12</w:t>
      </w:r>
      <w:r w:rsidR="002B11BA">
        <w:rPr>
          <w:rFonts w:ascii="GHEA Grapalat" w:hAnsi="GHEA Grapalat"/>
          <w:spacing w:val="-4"/>
        </w:rPr>
        <w:t>.</w:t>
      </w:r>
      <w:r>
        <w:rPr>
          <w:rFonts w:ascii="GHEA Grapalat" w:hAnsi="GHEA Grapalat"/>
          <w:spacing w:val="-4"/>
        </w:rPr>
        <w:t xml:space="preserve"> </w:t>
      </w:r>
      <w:r w:rsidRPr="00862ABD">
        <w:rPr>
          <w:rFonts w:ascii="GHEA Grapalat" w:hAnsi="GHEA Grapalat"/>
          <w:spacing w:val="-4"/>
        </w:rPr>
        <w:t>Подрядчик</w:t>
      </w:r>
      <w:r>
        <w:rPr>
          <w:rFonts w:ascii="GHEA Grapalat" w:hAnsi="GHEA Grapalat"/>
          <w:color w:val="000000" w:themeColor="text1"/>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sidRPr="00862ABD">
        <w:rPr>
          <w:rFonts w:ascii="GHEA Grapalat" w:hAnsi="GHEA Grapalat"/>
          <w:spacing w:val="-4"/>
        </w:rPr>
        <w:t>Подрядчик</w:t>
      </w:r>
      <w:r>
        <w:rPr>
          <w:rFonts w:ascii="GHEA Grapalat" w:hAnsi="GHEA Grapalat"/>
          <w:spacing w:val="-4"/>
        </w:rPr>
        <w:t>у</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sidR="00B22EE8">
        <w:rPr>
          <w:rStyle w:val="ezkurwreuab5ozgtqnkl"/>
          <w:rFonts w:ascii="GHEA Grapalat" w:hAnsi="GHEA Grapalat"/>
        </w:rPr>
        <w:t>5</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00323C68">
        <w:rPr>
          <w:rStyle w:val="ezkurwreuab5ozgtqnkl"/>
          <w:rFonts w:ascii="GHEA Grapalat" w:hAnsi="GHEA Grapalat"/>
        </w:rPr>
        <w:t xml:space="preserve"> </w:t>
      </w:r>
      <w:r w:rsidR="00323C68" w:rsidRPr="00323C68">
        <w:rPr>
          <w:rStyle w:val="ezkurwreuab5ozgtqnkl"/>
          <w:rFonts w:ascii="GHEA Grapalat" w:hAnsi="GHEA Grapalat"/>
          <w:vertAlign w:val="superscript"/>
        </w:rPr>
        <w:t>34</w:t>
      </w:r>
    </w:p>
    <w:p w14:paraId="103892FD"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3</w:t>
      </w:r>
      <w:r w:rsidRPr="009C5670">
        <w:rPr>
          <w:rFonts w:ascii="GHEA Grapalat" w:hAnsi="GHEA Grapalat"/>
        </w:rPr>
        <w:t>.</w:t>
      </w:r>
      <w:r w:rsidRPr="00F17C31">
        <w:rPr>
          <w:rFonts w:ascii="GHEA Grapalat" w:hAnsi="GHEA Grapalat"/>
        </w:rPr>
        <w:tab/>
      </w:r>
      <w:r w:rsidRPr="009F3DC7">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судебном порядке.</w:t>
      </w:r>
    </w:p>
    <w:p w14:paraId="656BA9DB"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Pr>
          <w:rFonts w:ascii="GHEA Grapalat" w:hAnsi="GHEA Grapalat"/>
        </w:rPr>
        <w:t>,</w:t>
      </w:r>
      <w:r w:rsidRPr="009F3DC7">
        <w:rPr>
          <w:rFonts w:ascii="GHEA Grapalat" w:hAnsi="GHEA Grapalat"/>
        </w:rPr>
        <w:t xml:space="preserve"> № 4.1 </w:t>
      </w:r>
      <w:r w:rsidR="002346A4" w:rsidRPr="009F3DC7">
        <w:rPr>
          <w:rFonts w:ascii="GHEA Grapalat" w:hAnsi="GHEA Grapalat"/>
        </w:rPr>
        <w:t xml:space="preserve">и </w:t>
      </w:r>
      <w:r w:rsidR="002346A4" w:rsidRPr="009F3DC7">
        <w:rPr>
          <w:rFonts w:ascii="GHEA Grapalat" w:hAnsi="GHEA Grapalat"/>
        </w:rPr>
        <w:lastRenderedPageBreak/>
        <w:t xml:space="preserve">№ </w:t>
      </w:r>
      <w:r w:rsidR="002346A4">
        <w:rPr>
          <w:rFonts w:ascii="GHEA Grapalat" w:hAnsi="GHEA Grapalat"/>
        </w:rPr>
        <w:t xml:space="preserve">5 </w:t>
      </w:r>
      <w:r w:rsidRPr="009F3DC7">
        <w:rPr>
          <w:rFonts w:ascii="GHEA Grapalat" w:hAnsi="GHEA Grapalat"/>
        </w:rPr>
        <w:t>к настоящему договору считаются неотъемлемой частью договора.</w:t>
      </w:r>
    </w:p>
    <w:p w14:paraId="6E602E5E" w14:textId="77777777" w:rsidR="009F799F"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7ADFB6FE" w14:textId="77777777" w:rsidR="009F799F" w:rsidRDefault="009F799F">
      <w:pPr>
        <w:rPr>
          <w:rFonts w:ascii="GHEA Grapalat" w:hAnsi="GHEA Grapalat"/>
          <w:lang w:val="hy-AM"/>
        </w:rPr>
      </w:pPr>
      <w:r>
        <w:rPr>
          <w:rFonts w:ascii="GHEA Grapalat" w:hAnsi="GHEA Grapalat"/>
          <w:lang w:val="hy-AM"/>
        </w:rPr>
        <w:t>---------------------------------------------</w:t>
      </w:r>
    </w:p>
    <w:p w14:paraId="737C2F5F" w14:textId="77777777" w:rsidR="0065206B" w:rsidRDefault="0065206B" w:rsidP="0065206B">
      <w:pPr>
        <w:rPr>
          <w:rStyle w:val="ezkurwreuab5ozgtqnkl"/>
          <w:i/>
          <w:sz w:val="20"/>
          <w:szCs w:val="20"/>
          <w:highlight w:val="yellow"/>
        </w:rPr>
      </w:pPr>
      <w:r w:rsidRPr="00A57259">
        <w:rPr>
          <w:rFonts w:ascii="GHEA Grapalat" w:hAnsi="GHEA Grapalat"/>
          <w:sz w:val="18"/>
          <w:szCs w:val="18"/>
          <w:vertAlign w:val="superscript"/>
          <w:lang w:val="hy-AM"/>
        </w:rPr>
        <w:t>34</w:t>
      </w:r>
      <w:r>
        <w:rPr>
          <w:rFonts w:ascii="GHEA Grapalat" w:hAnsi="GHEA Grapalat"/>
          <w:sz w:val="18"/>
          <w:szCs w:val="18"/>
          <w:lang w:val="hy-AM"/>
        </w:rPr>
        <w:t xml:space="preserve"> </w:t>
      </w:r>
      <w:r w:rsidRPr="00D21C38">
        <w:rPr>
          <w:rStyle w:val="ezkurwreuab5ozgtqnkl"/>
          <w:i/>
          <w:sz w:val="20"/>
          <w:szCs w:val="20"/>
        </w:rPr>
        <w:t>Если</w:t>
      </w:r>
      <w:r w:rsidRPr="00D21C38">
        <w:rPr>
          <w:i/>
          <w:sz w:val="20"/>
          <w:szCs w:val="20"/>
        </w:rPr>
        <w:t xml:space="preserve"> </w:t>
      </w:r>
      <w:r w:rsidRPr="00D21C38">
        <w:rPr>
          <w:rStyle w:val="ezkurwreuab5ozgtqnkl"/>
          <w:rFonts w:ascii="Sylfaen" w:hAnsi="Sylfaen"/>
          <w:i/>
          <w:sz w:val="20"/>
          <w:szCs w:val="20"/>
        </w:rPr>
        <w:t xml:space="preserve">Заказчик </w:t>
      </w:r>
      <w:r w:rsidRPr="00D21C38">
        <w:rPr>
          <w:i/>
          <w:sz w:val="20"/>
          <w:szCs w:val="20"/>
        </w:rPr>
        <w:t xml:space="preserve"> </w:t>
      </w:r>
      <w:r w:rsidRPr="00D21C38">
        <w:rPr>
          <w:rStyle w:val="ezkurwreuab5ozgtqnkl"/>
          <w:i/>
          <w:sz w:val="20"/>
          <w:szCs w:val="20"/>
        </w:rPr>
        <w:t>является</w:t>
      </w:r>
      <w:r w:rsidRPr="00D21C38">
        <w:rPr>
          <w:i/>
          <w:sz w:val="20"/>
          <w:szCs w:val="20"/>
        </w:rPr>
        <w:t xml:space="preserve"> </w:t>
      </w:r>
      <w:r w:rsidR="00D21C38" w:rsidRPr="00D21C38">
        <w:rPr>
          <w:rStyle w:val="ezkurwreuab5ozgtqnkl"/>
          <w:i/>
          <w:sz w:val="20"/>
          <w:szCs w:val="20"/>
        </w:rPr>
        <w:t>заказчиком</w:t>
      </w:r>
      <w:r w:rsidRPr="00D21C38">
        <w:rPr>
          <w:rStyle w:val="ezkurwreuab5ozgtqnkl"/>
          <w:i/>
          <w:sz w:val="20"/>
          <w:szCs w:val="20"/>
        </w:rPr>
        <w:t>, не имеющим счета в казначействе, настоящий</w:t>
      </w:r>
      <w:r w:rsidRPr="00D21C38">
        <w:rPr>
          <w:i/>
          <w:sz w:val="20"/>
          <w:szCs w:val="20"/>
        </w:rPr>
        <w:t xml:space="preserve"> </w:t>
      </w:r>
      <w:r w:rsidRPr="00D21C38">
        <w:rPr>
          <w:rStyle w:val="ezkurwreuab5ozgtqnkl"/>
          <w:i/>
          <w:sz w:val="20"/>
          <w:szCs w:val="20"/>
        </w:rPr>
        <w:t>пункт</w:t>
      </w:r>
      <w:r w:rsidRPr="00D21C38">
        <w:rPr>
          <w:i/>
          <w:sz w:val="20"/>
          <w:szCs w:val="20"/>
        </w:rPr>
        <w:t xml:space="preserve"> </w:t>
      </w:r>
      <w:r w:rsidRPr="00D21C38">
        <w:rPr>
          <w:rStyle w:val="ezkurwreuab5ozgtqnkl"/>
          <w:i/>
          <w:sz w:val="20"/>
          <w:szCs w:val="20"/>
        </w:rPr>
        <w:t>редактируется</w:t>
      </w:r>
      <w:r w:rsidRPr="00D21C38">
        <w:rPr>
          <w:i/>
          <w:sz w:val="20"/>
          <w:szCs w:val="20"/>
        </w:rPr>
        <w:t xml:space="preserve"> </w:t>
      </w:r>
      <w:r w:rsidRPr="00D21C38">
        <w:rPr>
          <w:rStyle w:val="ezkurwreuab5ozgtqnkl"/>
          <w:i/>
          <w:sz w:val="20"/>
          <w:szCs w:val="20"/>
        </w:rPr>
        <w:t>заменив</w:t>
      </w:r>
      <w:r w:rsidRPr="00D21C38">
        <w:rPr>
          <w:i/>
          <w:sz w:val="20"/>
          <w:szCs w:val="20"/>
        </w:rPr>
        <w:t xml:space="preserve"> </w:t>
      </w:r>
      <w:r w:rsidRPr="00D21C38">
        <w:rPr>
          <w:rStyle w:val="ezkurwreuab5ozgtqnkl"/>
          <w:i/>
          <w:sz w:val="20"/>
          <w:szCs w:val="20"/>
        </w:rPr>
        <w:t>слова</w:t>
      </w:r>
      <w:r w:rsidRPr="00D21C38">
        <w:rPr>
          <w:i/>
          <w:sz w:val="20"/>
          <w:szCs w:val="20"/>
        </w:rPr>
        <w:t xml:space="preserve"> </w:t>
      </w:r>
      <w:r w:rsidRPr="00D21C38">
        <w:rPr>
          <w:rStyle w:val="ezkurwreuab5ozgtqnkl"/>
          <w:i/>
          <w:sz w:val="20"/>
          <w:szCs w:val="20"/>
        </w:rPr>
        <w:t>"внесения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и</w:t>
      </w:r>
      <w:r w:rsidRPr="00D21C38">
        <w:rPr>
          <w:i/>
          <w:sz w:val="20"/>
          <w:szCs w:val="20"/>
        </w:rPr>
        <w:t xml:space="preserve"> </w:t>
      </w:r>
      <w:r w:rsidRPr="00D21C38">
        <w:rPr>
          <w:rStyle w:val="ezkurwreuab5ozgtqnkl"/>
          <w:i/>
          <w:sz w:val="20"/>
          <w:szCs w:val="20"/>
        </w:rPr>
        <w:t>копии</w:t>
      </w:r>
      <w:r w:rsidRPr="00D21C38">
        <w:rPr>
          <w:i/>
          <w:sz w:val="20"/>
          <w:szCs w:val="20"/>
        </w:rPr>
        <w:t xml:space="preserve"> </w:t>
      </w:r>
      <w:r w:rsidRPr="00D21C38">
        <w:rPr>
          <w:rStyle w:val="ezkurwreuab5ozgtqnkl"/>
          <w:i/>
          <w:sz w:val="20"/>
          <w:szCs w:val="20"/>
        </w:rPr>
        <w:t>протокола</w:t>
      </w:r>
      <w:r w:rsidRPr="00D21C38">
        <w:rPr>
          <w:i/>
          <w:sz w:val="20"/>
          <w:szCs w:val="20"/>
        </w:rPr>
        <w:t xml:space="preserve"> </w:t>
      </w:r>
      <w:r w:rsidRPr="00D21C38">
        <w:rPr>
          <w:rStyle w:val="ezkurwreuab5ozgtqnkl"/>
          <w:i/>
          <w:sz w:val="20"/>
          <w:szCs w:val="20"/>
        </w:rPr>
        <w:t>в</w:t>
      </w:r>
      <w:r w:rsidRPr="00D21C38">
        <w:rPr>
          <w:i/>
          <w:sz w:val="20"/>
          <w:szCs w:val="20"/>
        </w:rPr>
        <w:t xml:space="preserve"> </w:t>
      </w:r>
      <w:r w:rsidRPr="00D21C38">
        <w:rPr>
          <w:rStyle w:val="ezkurwreuab5ozgtqnkl"/>
          <w:i/>
          <w:sz w:val="20"/>
          <w:szCs w:val="20"/>
        </w:rPr>
        <w:t>казначейскую</w:t>
      </w:r>
      <w:r w:rsidRPr="00D21C38">
        <w:rPr>
          <w:i/>
          <w:sz w:val="20"/>
          <w:szCs w:val="20"/>
        </w:rPr>
        <w:t xml:space="preserve"> </w:t>
      </w:r>
      <w:r w:rsidRPr="00D21C38">
        <w:rPr>
          <w:rStyle w:val="ezkurwreuab5ozgtqnkl"/>
          <w:i/>
          <w:sz w:val="20"/>
          <w:szCs w:val="20"/>
        </w:rPr>
        <w:t>систему</w:t>
      </w:r>
      <w:r w:rsidRPr="00D21C38">
        <w:rPr>
          <w:i/>
          <w:sz w:val="20"/>
          <w:szCs w:val="20"/>
        </w:rPr>
        <w:t xml:space="preserve"> </w:t>
      </w:r>
      <w:r w:rsidRPr="00D21C38">
        <w:rPr>
          <w:rStyle w:val="ezkurwreuab5ozgtqnkl"/>
          <w:i/>
          <w:sz w:val="20"/>
          <w:szCs w:val="20"/>
        </w:rPr>
        <w:t>уполномоченного органа"</w:t>
      </w:r>
      <w:r w:rsidRPr="00D21C38">
        <w:rPr>
          <w:i/>
          <w:sz w:val="20"/>
          <w:szCs w:val="20"/>
        </w:rPr>
        <w:t xml:space="preserve"> </w:t>
      </w:r>
      <w:r w:rsidRPr="00D21C38">
        <w:rPr>
          <w:rStyle w:val="ezkurwreuab5ozgtqnkl"/>
          <w:i/>
          <w:sz w:val="20"/>
          <w:szCs w:val="20"/>
        </w:rPr>
        <w:t>словами "выдачи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банку</w:t>
      </w:r>
    </w:p>
    <w:p w14:paraId="7E324E83" w14:textId="77777777" w:rsidR="0065206B" w:rsidRDefault="0065206B" w:rsidP="0065206B">
      <w:pPr>
        <w:rPr>
          <w:rStyle w:val="ezkurwreuab5ozgtqnkl"/>
          <w:i/>
          <w:sz w:val="20"/>
          <w:szCs w:val="20"/>
          <w:highlight w:val="yellow"/>
        </w:rPr>
      </w:pPr>
    </w:p>
    <w:p w14:paraId="6AFAF34B" w14:textId="77777777" w:rsidR="009F799F" w:rsidRPr="0065206B" w:rsidRDefault="009F799F">
      <w:pPr>
        <w:rPr>
          <w:rFonts w:ascii="GHEA Grapalat" w:hAnsi="GHEA Grapalat"/>
          <w:sz w:val="18"/>
          <w:szCs w:val="18"/>
        </w:rPr>
      </w:pPr>
      <w:r w:rsidRPr="0065206B">
        <w:rPr>
          <w:rFonts w:ascii="GHEA Grapalat" w:hAnsi="GHEA Grapalat"/>
          <w:sz w:val="18"/>
          <w:szCs w:val="18"/>
        </w:rPr>
        <w:br w:type="page"/>
      </w:r>
    </w:p>
    <w:p w14:paraId="38548041"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p>
    <w:p w14:paraId="67622829"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01A2D6C0" w14:textId="77777777" w:rsidTr="003D2146">
        <w:trPr>
          <w:jc w:val="center"/>
        </w:trPr>
        <w:tc>
          <w:tcPr>
            <w:tcW w:w="4536" w:type="dxa"/>
          </w:tcPr>
          <w:p w14:paraId="3BAB8862"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3E9BE920"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7E4B3C13"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274CA1BC"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41E57473"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1AB140BD"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1D0D47C9"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2187BB8B"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6F328EF2"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5F15288A"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49C11717" w14:textId="77777777"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0F9FB44F" w14:textId="77777777" w:rsidR="00323C68" w:rsidRDefault="00323C68" w:rsidP="00323C68">
      <w:pPr>
        <w:pStyle w:val="af2"/>
        <w:widowControl w:val="0"/>
        <w:jc w:val="both"/>
        <w:rPr>
          <w:rFonts w:ascii="GHEA Grapalat" w:hAnsi="GHEA Grapalat"/>
          <w:i/>
        </w:rPr>
      </w:pPr>
      <w:r>
        <w:rPr>
          <w:rFonts w:ascii="GHEA Grapalat" w:hAnsi="GHEA Grapalat"/>
          <w:i/>
        </w:rPr>
        <w:t>-----------------------------------------------</w:t>
      </w:r>
    </w:p>
    <w:p w14:paraId="7CD50433" w14:textId="77777777" w:rsidR="00323C68" w:rsidRPr="00124BE9" w:rsidRDefault="00323C68" w:rsidP="00323C68">
      <w:pPr>
        <w:pStyle w:val="af2"/>
        <w:widowControl w:val="0"/>
        <w:jc w:val="both"/>
        <w:rPr>
          <w:rFonts w:ascii="GHEA Grapalat" w:hAnsi="GHEA Grapalat"/>
          <w:i/>
          <w:lang w:val="hy-AM" w:eastAsia="en-US"/>
        </w:rPr>
      </w:pPr>
      <w:r w:rsidRPr="00323C68">
        <w:rPr>
          <w:rFonts w:ascii="GHEA Grapalat" w:hAnsi="GHEA Grapalat"/>
          <w:i/>
          <w:vertAlign w:val="superscript"/>
        </w:rPr>
        <w:t xml:space="preserve">35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F409B8">
        <w:rPr>
          <w:rFonts w:ascii="GHEA Grapalat" w:hAnsi="GHEA Grapalat"/>
          <w:i/>
        </w:rPr>
        <w:t>двадцатипятикратный</w:t>
      </w:r>
      <w:proofErr w:type="spellEnd"/>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14:paraId="130F2000" w14:textId="77777777" w:rsidR="00323C68" w:rsidRPr="00124BE9" w:rsidRDefault="00323C68" w:rsidP="00323C6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464B6310" w14:textId="77777777" w:rsidR="00A66D88" w:rsidRDefault="00A66D88" w:rsidP="00A66D88">
      <w:pPr>
        <w:pStyle w:val="af2"/>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14:paraId="55242617" w14:textId="77777777" w:rsidR="00BB28C8" w:rsidRPr="00323C68" w:rsidRDefault="00BB28C8" w:rsidP="00BB28C8">
      <w:pPr>
        <w:widowControl w:val="0"/>
        <w:spacing w:after="160" w:line="360" w:lineRule="auto"/>
        <w:ind w:firstLine="567"/>
        <w:rPr>
          <w:rFonts w:ascii="GHEA Grapalat" w:hAnsi="GHEA Grapalat"/>
          <w:i/>
          <w:lang w:val="hy-AM"/>
        </w:rPr>
      </w:pPr>
    </w:p>
    <w:p w14:paraId="66D632EB" w14:textId="77777777" w:rsidR="00323C68" w:rsidRPr="009F799F" w:rsidRDefault="00323C68">
      <w:pPr>
        <w:rPr>
          <w:rFonts w:ascii="GHEA Grapalat" w:hAnsi="GHEA Grapalat"/>
          <w:i/>
          <w:lang w:val="hy-AM"/>
        </w:rPr>
      </w:pPr>
      <w:r>
        <w:rPr>
          <w:rFonts w:ascii="GHEA Grapalat" w:hAnsi="GHEA Grapalat"/>
          <w:i/>
        </w:rPr>
        <w:br w:type="page"/>
      </w:r>
    </w:p>
    <w:p w14:paraId="426C5729"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14:paraId="5158880D"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proofErr w:type="gramEnd"/>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4C68317D" w14:textId="77777777" w:rsidR="00BB28C8" w:rsidRPr="009F3DC7" w:rsidRDefault="00BB28C8" w:rsidP="00BB28C8">
      <w:pPr>
        <w:widowControl w:val="0"/>
        <w:spacing w:after="160" w:line="360" w:lineRule="auto"/>
        <w:ind w:firstLine="567"/>
        <w:jc w:val="center"/>
        <w:rPr>
          <w:rFonts w:ascii="GHEA Grapalat" w:hAnsi="GHEA Grapalat"/>
          <w:b/>
        </w:rPr>
      </w:pPr>
    </w:p>
    <w:p w14:paraId="543F6F49" w14:textId="77777777"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14:paraId="209D2C6C" w14:textId="77777777" w:rsidR="00BB28C8" w:rsidRPr="009F3DC7" w:rsidRDefault="00BB28C8" w:rsidP="00BB28C8">
      <w:pPr>
        <w:widowControl w:val="0"/>
        <w:spacing w:after="160" w:line="360" w:lineRule="auto"/>
        <w:ind w:firstLine="567"/>
        <w:jc w:val="right"/>
        <w:rPr>
          <w:rFonts w:ascii="GHEA Grapalat" w:hAnsi="GHEA Grapalat"/>
          <w:i/>
        </w:rPr>
      </w:pPr>
    </w:p>
    <w:p w14:paraId="05FF621C" w14:textId="2FC03F4E" w:rsidR="00E034E1" w:rsidRPr="00E6597C" w:rsidRDefault="005C4D40" w:rsidP="00E034E1">
      <w:pPr>
        <w:ind w:firstLine="567"/>
        <w:jc w:val="center"/>
        <w:rPr>
          <w:rFonts w:ascii="GHEA Grapalat" w:hAnsi="GHEA Grapalat"/>
          <w:i/>
          <w:lang w:val="pt-BR"/>
        </w:rPr>
      </w:pPr>
      <w:r w:rsidRPr="00A948AB">
        <w:rPr>
          <w:rFonts w:ascii="GHEA Grapalat" w:hAnsi="GHEA Grapalat"/>
          <w:b/>
          <w:spacing w:val="6"/>
          <w:sz w:val="22"/>
          <w:szCs w:val="22"/>
        </w:rPr>
        <w:t>СТРОИТЕЛЬНЫЕ РАБОТЫ ПО КАНАЛИЗАЦИИ</w:t>
      </w:r>
    </w:p>
    <w:tbl>
      <w:tblPr>
        <w:tblW w:w="10340" w:type="dxa"/>
        <w:tblLook w:val="04A0" w:firstRow="1" w:lastRow="0" w:firstColumn="1" w:lastColumn="0" w:noHBand="0" w:noVBand="1"/>
      </w:tblPr>
      <w:tblGrid>
        <w:gridCol w:w="483"/>
        <w:gridCol w:w="6749"/>
        <w:gridCol w:w="806"/>
        <w:gridCol w:w="2302"/>
      </w:tblGrid>
      <w:tr w:rsidR="00A65A95" w14:paraId="46ECAE8D" w14:textId="77777777" w:rsidTr="00FA0676">
        <w:trPr>
          <w:trHeight w:val="1500"/>
        </w:trPr>
        <w:tc>
          <w:tcPr>
            <w:tcW w:w="486" w:type="dxa"/>
            <w:tcBorders>
              <w:top w:val="single" w:sz="4" w:space="0" w:color="auto"/>
              <w:left w:val="single" w:sz="4" w:space="0" w:color="auto"/>
              <w:bottom w:val="single" w:sz="4" w:space="0" w:color="auto"/>
              <w:right w:val="single" w:sz="4" w:space="0" w:color="auto"/>
            </w:tcBorders>
            <w:shd w:val="clear" w:color="auto" w:fill="auto"/>
          </w:tcPr>
          <w:p w14:paraId="7E207644" w14:textId="1DECC189" w:rsidR="00A65A95" w:rsidRDefault="00A65A95" w:rsidP="00A65A95">
            <w:pPr>
              <w:jc w:val="center"/>
              <w:rPr>
                <w:rFonts w:ascii="Sylfaen" w:hAnsi="Sylfaen" w:cs="Calibri"/>
                <w:b/>
                <w:bCs/>
                <w:sz w:val="20"/>
                <w:szCs w:val="20"/>
              </w:rPr>
            </w:pPr>
            <w:r w:rsidRPr="001A25F9">
              <w:t>№</w:t>
            </w:r>
          </w:p>
        </w:tc>
        <w:tc>
          <w:tcPr>
            <w:tcW w:w="8298" w:type="dxa"/>
            <w:tcBorders>
              <w:top w:val="single" w:sz="4" w:space="0" w:color="auto"/>
              <w:left w:val="nil"/>
              <w:bottom w:val="single" w:sz="4" w:space="0" w:color="auto"/>
              <w:right w:val="single" w:sz="4" w:space="0" w:color="auto"/>
            </w:tcBorders>
            <w:shd w:val="clear" w:color="auto" w:fill="auto"/>
          </w:tcPr>
          <w:p w14:paraId="3E660E4E" w14:textId="1EC97984" w:rsidR="00A65A95" w:rsidRDefault="00A65A95" w:rsidP="00A65A95">
            <w:pPr>
              <w:jc w:val="center"/>
              <w:rPr>
                <w:rFonts w:ascii="Sylfaen" w:hAnsi="Sylfaen" w:cs="Calibri"/>
                <w:b/>
                <w:bCs/>
                <w:sz w:val="20"/>
                <w:szCs w:val="20"/>
              </w:rPr>
            </w:pPr>
            <w:r w:rsidRPr="001A25F9">
              <w:t>Наименование и описание работ</w:t>
            </w:r>
          </w:p>
        </w:tc>
        <w:tc>
          <w:tcPr>
            <w:tcW w:w="656" w:type="dxa"/>
            <w:tcBorders>
              <w:top w:val="single" w:sz="4" w:space="0" w:color="auto"/>
              <w:left w:val="nil"/>
              <w:bottom w:val="single" w:sz="4" w:space="0" w:color="auto"/>
              <w:right w:val="single" w:sz="4" w:space="0" w:color="auto"/>
            </w:tcBorders>
            <w:shd w:val="clear" w:color="auto" w:fill="auto"/>
          </w:tcPr>
          <w:p w14:paraId="6C3FAD0F" w14:textId="32478124" w:rsidR="00A65A95" w:rsidRDefault="00A65A95" w:rsidP="00A65A95">
            <w:pPr>
              <w:jc w:val="center"/>
              <w:rPr>
                <w:rFonts w:ascii="Sylfaen" w:hAnsi="Sylfaen" w:cs="Calibri"/>
                <w:b/>
                <w:bCs/>
                <w:sz w:val="20"/>
                <w:szCs w:val="20"/>
              </w:rPr>
            </w:pPr>
            <w:r w:rsidRPr="001A25F9">
              <w:t>Ед. изм.</w:t>
            </w:r>
          </w:p>
        </w:tc>
        <w:tc>
          <w:tcPr>
            <w:tcW w:w="900" w:type="dxa"/>
            <w:tcBorders>
              <w:top w:val="single" w:sz="4" w:space="0" w:color="auto"/>
              <w:left w:val="nil"/>
              <w:bottom w:val="single" w:sz="4" w:space="0" w:color="auto"/>
              <w:right w:val="single" w:sz="4" w:space="0" w:color="auto"/>
            </w:tcBorders>
            <w:shd w:val="clear" w:color="auto" w:fill="auto"/>
          </w:tcPr>
          <w:p w14:paraId="61DF19C6" w14:textId="7C3200CA" w:rsidR="00A65A95" w:rsidRDefault="00A65A95" w:rsidP="00A65A95">
            <w:pPr>
              <w:jc w:val="center"/>
              <w:rPr>
                <w:rFonts w:ascii="Sylfaen" w:hAnsi="Sylfaen" w:cs="Calibri"/>
                <w:b/>
                <w:bCs/>
                <w:sz w:val="20"/>
                <w:szCs w:val="20"/>
              </w:rPr>
            </w:pPr>
            <w:r w:rsidRPr="001A25F9">
              <w:t>Кол-во</w:t>
            </w:r>
          </w:p>
        </w:tc>
      </w:tr>
      <w:tr w:rsidR="00A65A95" w14:paraId="2A22B4E6" w14:textId="77777777" w:rsidTr="00FA0676">
        <w:trPr>
          <w:trHeight w:val="300"/>
        </w:trPr>
        <w:tc>
          <w:tcPr>
            <w:tcW w:w="486" w:type="dxa"/>
            <w:tcBorders>
              <w:top w:val="nil"/>
              <w:left w:val="single" w:sz="4" w:space="0" w:color="auto"/>
              <w:bottom w:val="single" w:sz="4" w:space="0" w:color="auto"/>
              <w:right w:val="single" w:sz="4" w:space="0" w:color="auto"/>
            </w:tcBorders>
            <w:shd w:val="clear" w:color="auto" w:fill="auto"/>
          </w:tcPr>
          <w:p w14:paraId="00F1271A" w14:textId="255546DC" w:rsidR="00A65A95" w:rsidRDefault="00A65A95" w:rsidP="00A65A95">
            <w:pPr>
              <w:jc w:val="center"/>
              <w:rPr>
                <w:rFonts w:ascii="Sylfaen" w:hAnsi="Sylfaen" w:cs="Calibri"/>
                <w:sz w:val="20"/>
                <w:szCs w:val="20"/>
              </w:rPr>
            </w:pPr>
            <w:r w:rsidRPr="001A25F9">
              <w:t>I</w:t>
            </w:r>
          </w:p>
        </w:tc>
        <w:tc>
          <w:tcPr>
            <w:tcW w:w="8298" w:type="dxa"/>
            <w:tcBorders>
              <w:top w:val="nil"/>
              <w:left w:val="nil"/>
              <w:bottom w:val="single" w:sz="4" w:space="0" w:color="auto"/>
              <w:right w:val="single" w:sz="4" w:space="0" w:color="auto"/>
            </w:tcBorders>
            <w:shd w:val="clear" w:color="auto" w:fill="auto"/>
          </w:tcPr>
          <w:p w14:paraId="3E75B5AF" w14:textId="538C3AF7" w:rsidR="00A65A95" w:rsidRDefault="00A65A95" w:rsidP="00A65A95">
            <w:pPr>
              <w:jc w:val="center"/>
              <w:rPr>
                <w:rFonts w:ascii="Sylfaen" w:hAnsi="Sylfaen" w:cs="Calibri"/>
                <w:i/>
                <w:iCs/>
                <w:sz w:val="20"/>
                <w:szCs w:val="20"/>
              </w:rPr>
            </w:pPr>
            <w:r w:rsidRPr="001A25F9">
              <w:t>Канализационные коллекторы</w:t>
            </w:r>
          </w:p>
        </w:tc>
        <w:tc>
          <w:tcPr>
            <w:tcW w:w="656" w:type="dxa"/>
            <w:tcBorders>
              <w:top w:val="nil"/>
              <w:left w:val="nil"/>
              <w:bottom w:val="single" w:sz="4" w:space="0" w:color="auto"/>
              <w:right w:val="single" w:sz="4" w:space="0" w:color="auto"/>
            </w:tcBorders>
            <w:shd w:val="clear" w:color="auto" w:fill="auto"/>
          </w:tcPr>
          <w:p w14:paraId="44C7DEFB" w14:textId="6D4919FB" w:rsidR="00A65A95" w:rsidRDefault="00A65A95" w:rsidP="00A65A95">
            <w:pPr>
              <w:jc w:val="center"/>
              <w:rPr>
                <w:rFonts w:ascii="Sylfaen" w:hAnsi="Sylfaen" w:cs="Calibri"/>
                <w:i/>
                <w:iCs/>
                <w:sz w:val="20"/>
                <w:szCs w:val="20"/>
              </w:rPr>
            </w:pPr>
          </w:p>
        </w:tc>
        <w:tc>
          <w:tcPr>
            <w:tcW w:w="900" w:type="dxa"/>
            <w:tcBorders>
              <w:top w:val="nil"/>
              <w:left w:val="nil"/>
              <w:bottom w:val="single" w:sz="4" w:space="0" w:color="auto"/>
              <w:right w:val="single" w:sz="4" w:space="0" w:color="auto"/>
            </w:tcBorders>
            <w:shd w:val="clear" w:color="auto" w:fill="auto"/>
          </w:tcPr>
          <w:p w14:paraId="42C21169" w14:textId="7A42BC92" w:rsidR="00A65A95" w:rsidRDefault="00A65A95" w:rsidP="00A65A95">
            <w:pPr>
              <w:jc w:val="center"/>
              <w:rPr>
                <w:rFonts w:ascii="Sylfaen" w:hAnsi="Sylfaen" w:cs="Calibri"/>
                <w:i/>
                <w:iCs/>
                <w:sz w:val="20"/>
                <w:szCs w:val="20"/>
              </w:rPr>
            </w:pPr>
          </w:p>
        </w:tc>
      </w:tr>
      <w:tr w:rsidR="00A65A95" w14:paraId="6AD90466" w14:textId="77777777" w:rsidTr="00FA0676">
        <w:trPr>
          <w:trHeight w:val="525"/>
        </w:trPr>
        <w:tc>
          <w:tcPr>
            <w:tcW w:w="9440" w:type="dxa"/>
            <w:gridSpan w:val="3"/>
            <w:tcBorders>
              <w:top w:val="single" w:sz="4" w:space="0" w:color="auto"/>
              <w:left w:val="single" w:sz="4" w:space="0" w:color="auto"/>
              <w:bottom w:val="single" w:sz="4" w:space="0" w:color="auto"/>
              <w:right w:val="single" w:sz="4" w:space="0" w:color="auto"/>
            </w:tcBorders>
            <w:shd w:val="clear" w:color="000000" w:fill="BFBFBF"/>
          </w:tcPr>
          <w:p w14:paraId="1082A789" w14:textId="45BEF5CA" w:rsidR="00A65A95" w:rsidRDefault="00A65A95" w:rsidP="00A65A95">
            <w:pPr>
              <w:jc w:val="center"/>
              <w:rPr>
                <w:rFonts w:ascii="Sylfaen" w:hAnsi="Sylfaen" w:cs="Calibri"/>
                <w:b/>
                <w:bCs/>
                <w:i/>
                <w:iCs/>
                <w:sz w:val="20"/>
                <w:szCs w:val="20"/>
              </w:rPr>
            </w:pPr>
            <w:r w:rsidRPr="001A25F9">
              <w:t>I.1</w:t>
            </w:r>
          </w:p>
        </w:tc>
        <w:tc>
          <w:tcPr>
            <w:tcW w:w="900" w:type="dxa"/>
            <w:tcBorders>
              <w:top w:val="nil"/>
              <w:left w:val="nil"/>
              <w:bottom w:val="single" w:sz="4" w:space="0" w:color="auto"/>
              <w:right w:val="single" w:sz="4" w:space="0" w:color="auto"/>
            </w:tcBorders>
            <w:shd w:val="clear" w:color="auto" w:fill="auto"/>
          </w:tcPr>
          <w:p w14:paraId="7F61ED49" w14:textId="49E81AFA" w:rsidR="00A65A95" w:rsidRDefault="00A65A95" w:rsidP="00A65A95">
            <w:pPr>
              <w:rPr>
                <w:rFonts w:ascii="Sylfaen" w:hAnsi="Sylfaen" w:cs="Calibri"/>
                <w:b/>
                <w:bCs/>
                <w:i/>
                <w:iCs/>
                <w:sz w:val="22"/>
                <w:szCs w:val="22"/>
              </w:rPr>
            </w:pPr>
            <w:r w:rsidRPr="001A25F9">
              <w:t>Земляные работы</w:t>
            </w:r>
          </w:p>
        </w:tc>
      </w:tr>
      <w:tr w:rsidR="00A65A95" w14:paraId="415695B0" w14:textId="77777777" w:rsidTr="00FA0676">
        <w:trPr>
          <w:trHeight w:val="450"/>
        </w:trPr>
        <w:tc>
          <w:tcPr>
            <w:tcW w:w="9440" w:type="dxa"/>
            <w:gridSpan w:val="3"/>
            <w:tcBorders>
              <w:top w:val="single" w:sz="4" w:space="0" w:color="auto"/>
              <w:left w:val="single" w:sz="4" w:space="0" w:color="auto"/>
              <w:bottom w:val="single" w:sz="4" w:space="0" w:color="auto"/>
              <w:right w:val="single" w:sz="4" w:space="0" w:color="auto"/>
            </w:tcBorders>
            <w:shd w:val="clear" w:color="auto" w:fill="auto"/>
          </w:tcPr>
          <w:p w14:paraId="228AB910" w14:textId="685FC56E" w:rsidR="00A65A95" w:rsidRDefault="00A65A95" w:rsidP="00A65A95">
            <w:pPr>
              <w:jc w:val="center"/>
              <w:rPr>
                <w:rFonts w:ascii="Sylfaen" w:hAnsi="Sylfaen" w:cs="Calibri"/>
                <w:b/>
                <w:bCs/>
                <w:i/>
                <w:iCs/>
                <w:sz w:val="20"/>
                <w:szCs w:val="20"/>
              </w:rPr>
            </w:pPr>
            <w:r w:rsidRPr="001A25F9">
              <w:t>1</w:t>
            </w:r>
          </w:p>
        </w:tc>
        <w:tc>
          <w:tcPr>
            <w:tcW w:w="900" w:type="dxa"/>
            <w:tcBorders>
              <w:top w:val="nil"/>
              <w:left w:val="nil"/>
              <w:bottom w:val="single" w:sz="4" w:space="0" w:color="auto"/>
              <w:right w:val="single" w:sz="4" w:space="0" w:color="auto"/>
            </w:tcBorders>
            <w:shd w:val="clear" w:color="auto" w:fill="auto"/>
          </w:tcPr>
          <w:p w14:paraId="3EEA65F7" w14:textId="3D25FA48" w:rsidR="00A65A95" w:rsidRDefault="00A65A95" w:rsidP="00A65A95">
            <w:pPr>
              <w:jc w:val="center"/>
              <w:rPr>
                <w:rFonts w:ascii="Sylfaen" w:hAnsi="Sylfaen" w:cs="Calibri"/>
                <w:sz w:val="20"/>
                <w:szCs w:val="20"/>
              </w:rPr>
            </w:pPr>
            <w:r w:rsidRPr="001A25F9">
              <w:t>Резка асфальтобетонного покрытия</w:t>
            </w:r>
          </w:p>
        </w:tc>
      </w:tr>
      <w:tr w:rsidR="00A65A95" w14:paraId="425FFE48" w14:textId="77777777" w:rsidTr="00FA0676">
        <w:trPr>
          <w:trHeight w:val="300"/>
        </w:trPr>
        <w:tc>
          <w:tcPr>
            <w:tcW w:w="486" w:type="dxa"/>
            <w:tcBorders>
              <w:top w:val="nil"/>
              <w:left w:val="single" w:sz="4" w:space="0" w:color="auto"/>
              <w:bottom w:val="single" w:sz="4" w:space="0" w:color="auto"/>
              <w:right w:val="single" w:sz="4" w:space="0" w:color="auto"/>
            </w:tcBorders>
            <w:shd w:val="clear" w:color="auto" w:fill="auto"/>
          </w:tcPr>
          <w:p w14:paraId="31B95C6D" w14:textId="74FF7684" w:rsidR="00A65A95" w:rsidRDefault="00A65A95" w:rsidP="00A65A95">
            <w:pPr>
              <w:jc w:val="center"/>
              <w:rPr>
                <w:rFonts w:ascii="Sylfaen" w:hAnsi="Sylfaen" w:cs="Calibri"/>
                <w:sz w:val="20"/>
                <w:szCs w:val="20"/>
              </w:rPr>
            </w:pPr>
            <w:r w:rsidRPr="001A25F9">
              <w:t>2</w:t>
            </w:r>
          </w:p>
        </w:tc>
        <w:tc>
          <w:tcPr>
            <w:tcW w:w="8298" w:type="dxa"/>
            <w:tcBorders>
              <w:top w:val="nil"/>
              <w:left w:val="nil"/>
              <w:bottom w:val="single" w:sz="4" w:space="0" w:color="auto"/>
              <w:right w:val="single" w:sz="4" w:space="0" w:color="auto"/>
            </w:tcBorders>
            <w:shd w:val="clear" w:color="auto" w:fill="auto"/>
          </w:tcPr>
          <w:p w14:paraId="2F1B931F" w14:textId="0772A868" w:rsidR="00A65A95" w:rsidRDefault="00A65A95" w:rsidP="00A65A95">
            <w:pPr>
              <w:rPr>
                <w:rFonts w:ascii="Sylfaen" w:hAnsi="Sylfaen" w:cs="Calibri"/>
                <w:sz w:val="20"/>
                <w:szCs w:val="20"/>
              </w:rPr>
            </w:pPr>
            <w:r w:rsidRPr="001A25F9">
              <w:t>Разборка асфальтобетонного покрытия отбойным молотком (50% от общей площади траншей и котлованов — 104.0 м2)</w:t>
            </w:r>
          </w:p>
        </w:tc>
        <w:tc>
          <w:tcPr>
            <w:tcW w:w="656" w:type="dxa"/>
            <w:tcBorders>
              <w:top w:val="nil"/>
              <w:left w:val="nil"/>
              <w:bottom w:val="single" w:sz="4" w:space="0" w:color="auto"/>
              <w:right w:val="single" w:sz="4" w:space="0" w:color="auto"/>
            </w:tcBorders>
            <w:shd w:val="clear" w:color="auto" w:fill="auto"/>
          </w:tcPr>
          <w:p w14:paraId="4FE7D7B7" w14:textId="54B35A66" w:rsidR="00A65A95" w:rsidRDefault="00A65A95" w:rsidP="00A65A95">
            <w:pPr>
              <w:jc w:val="center"/>
              <w:rPr>
                <w:rFonts w:ascii="Sylfaen" w:hAnsi="Sylfaen" w:cs="Calibri"/>
                <w:sz w:val="20"/>
                <w:szCs w:val="20"/>
              </w:rPr>
            </w:pPr>
            <w:r w:rsidRPr="001A25F9">
              <w:t>м3</w:t>
            </w:r>
          </w:p>
        </w:tc>
        <w:tc>
          <w:tcPr>
            <w:tcW w:w="900" w:type="dxa"/>
            <w:tcBorders>
              <w:top w:val="nil"/>
              <w:left w:val="nil"/>
              <w:bottom w:val="single" w:sz="4" w:space="0" w:color="auto"/>
              <w:right w:val="single" w:sz="4" w:space="0" w:color="auto"/>
            </w:tcBorders>
            <w:shd w:val="clear" w:color="auto" w:fill="auto"/>
          </w:tcPr>
          <w:p w14:paraId="0C4B5DF4" w14:textId="7F9FD2DE" w:rsidR="00A65A95" w:rsidRDefault="00A65A95" w:rsidP="00A65A95">
            <w:pPr>
              <w:jc w:val="center"/>
              <w:rPr>
                <w:rFonts w:ascii="Sylfaen" w:hAnsi="Sylfaen" w:cs="Calibri"/>
                <w:sz w:val="20"/>
                <w:szCs w:val="20"/>
              </w:rPr>
            </w:pPr>
            <w:r w:rsidRPr="001A25F9">
              <w:t>5,250</w:t>
            </w:r>
          </w:p>
        </w:tc>
      </w:tr>
      <w:tr w:rsidR="00A65A95" w14:paraId="517FAC10" w14:textId="77777777" w:rsidTr="00FA0676">
        <w:trPr>
          <w:trHeight w:val="915"/>
        </w:trPr>
        <w:tc>
          <w:tcPr>
            <w:tcW w:w="486" w:type="dxa"/>
            <w:tcBorders>
              <w:top w:val="nil"/>
              <w:left w:val="single" w:sz="4" w:space="0" w:color="auto"/>
              <w:bottom w:val="single" w:sz="4" w:space="0" w:color="auto"/>
              <w:right w:val="single" w:sz="4" w:space="0" w:color="auto"/>
            </w:tcBorders>
            <w:shd w:val="clear" w:color="auto" w:fill="auto"/>
          </w:tcPr>
          <w:p w14:paraId="77AAE32C" w14:textId="31698A5B" w:rsidR="00A65A95" w:rsidRDefault="00A65A95" w:rsidP="00A65A95">
            <w:pPr>
              <w:jc w:val="center"/>
              <w:rPr>
                <w:rFonts w:ascii="Sylfaen" w:hAnsi="Sylfaen" w:cs="Calibri"/>
                <w:sz w:val="20"/>
                <w:szCs w:val="20"/>
              </w:rPr>
            </w:pPr>
            <w:r w:rsidRPr="001A25F9">
              <w:t>3</w:t>
            </w:r>
          </w:p>
        </w:tc>
        <w:tc>
          <w:tcPr>
            <w:tcW w:w="8298" w:type="dxa"/>
            <w:tcBorders>
              <w:top w:val="nil"/>
              <w:left w:val="nil"/>
              <w:bottom w:val="single" w:sz="4" w:space="0" w:color="auto"/>
              <w:right w:val="single" w:sz="4" w:space="0" w:color="auto"/>
            </w:tcBorders>
            <w:shd w:val="clear" w:color="auto" w:fill="auto"/>
          </w:tcPr>
          <w:p w14:paraId="71DA1913" w14:textId="38ED9AB4" w:rsidR="00A65A95" w:rsidRDefault="00A65A95" w:rsidP="00A65A95">
            <w:pPr>
              <w:rPr>
                <w:rFonts w:ascii="Sylfaen" w:hAnsi="Sylfaen" w:cs="Calibri"/>
                <w:sz w:val="20"/>
                <w:szCs w:val="20"/>
              </w:rPr>
            </w:pPr>
            <w:r w:rsidRPr="001A25F9">
              <w:t>Разработка грунта IV категории в траншеях и котлованах экскаватором (разрушенный асфальтобетон и щебень) с погрузкой на автотранспорт</w:t>
            </w:r>
          </w:p>
        </w:tc>
        <w:tc>
          <w:tcPr>
            <w:tcW w:w="656" w:type="dxa"/>
            <w:tcBorders>
              <w:top w:val="nil"/>
              <w:left w:val="nil"/>
              <w:bottom w:val="single" w:sz="4" w:space="0" w:color="auto"/>
              <w:right w:val="single" w:sz="4" w:space="0" w:color="auto"/>
            </w:tcBorders>
            <w:shd w:val="clear" w:color="auto" w:fill="auto"/>
          </w:tcPr>
          <w:p w14:paraId="5700E51D" w14:textId="0E54B679" w:rsidR="00A65A95" w:rsidRDefault="00A65A95" w:rsidP="00A65A95">
            <w:pPr>
              <w:jc w:val="center"/>
              <w:rPr>
                <w:rFonts w:ascii="Sylfaen" w:hAnsi="Sylfaen" w:cs="Calibri"/>
                <w:sz w:val="20"/>
                <w:szCs w:val="20"/>
              </w:rPr>
            </w:pPr>
            <w:r w:rsidRPr="001A25F9">
              <w:t>м3</w:t>
            </w:r>
          </w:p>
        </w:tc>
        <w:tc>
          <w:tcPr>
            <w:tcW w:w="900" w:type="dxa"/>
            <w:tcBorders>
              <w:top w:val="nil"/>
              <w:left w:val="nil"/>
              <w:bottom w:val="single" w:sz="4" w:space="0" w:color="auto"/>
              <w:right w:val="single" w:sz="4" w:space="0" w:color="auto"/>
            </w:tcBorders>
            <w:shd w:val="clear" w:color="auto" w:fill="auto"/>
          </w:tcPr>
          <w:p w14:paraId="58626313" w14:textId="62E8F395" w:rsidR="00A65A95" w:rsidRDefault="00A65A95" w:rsidP="00A65A95">
            <w:pPr>
              <w:jc w:val="center"/>
              <w:rPr>
                <w:rFonts w:ascii="Sylfaen" w:hAnsi="Sylfaen" w:cs="Calibri"/>
                <w:sz w:val="20"/>
                <w:szCs w:val="20"/>
              </w:rPr>
            </w:pPr>
            <w:r w:rsidRPr="001A25F9">
              <w:t>21,0</w:t>
            </w:r>
          </w:p>
        </w:tc>
      </w:tr>
      <w:tr w:rsidR="00A65A95" w14:paraId="72B9BC00" w14:textId="77777777" w:rsidTr="00FA0676">
        <w:trPr>
          <w:trHeight w:val="900"/>
        </w:trPr>
        <w:tc>
          <w:tcPr>
            <w:tcW w:w="486" w:type="dxa"/>
            <w:tcBorders>
              <w:top w:val="nil"/>
              <w:left w:val="single" w:sz="4" w:space="0" w:color="auto"/>
              <w:bottom w:val="single" w:sz="4" w:space="0" w:color="auto"/>
              <w:right w:val="single" w:sz="4" w:space="0" w:color="auto"/>
            </w:tcBorders>
            <w:shd w:val="clear" w:color="auto" w:fill="auto"/>
          </w:tcPr>
          <w:p w14:paraId="29F8CBB0" w14:textId="1DD57ABD" w:rsidR="00A65A95" w:rsidRDefault="00A65A95" w:rsidP="00A65A95">
            <w:pPr>
              <w:jc w:val="center"/>
              <w:rPr>
                <w:rFonts w:ascii="Sylfaen" w:hAnsi="Sylfaen" w:cs="Calibri"/>
                <w:sz w:val="20"/>
                <w:szCs w:val="20"/>
              </w:rPr>
            </w:pPr>
            <w:r w:rsidRPr="001A25F9">
              <w:t>4</w:t>
            </w:r>
          </w:p>
        </w:tc>
        <w:tc>
          <w:tcPr>
            <w:tcW w:w="8298" w:type="dxa"/>
            <w:tcBorders>
              <w:top w:val="nil"/>
              <w:left w:val="nil"/>
              <w:bottom w:val="single" w:sz="4" w:space="0" w:color="auto"/>
              <w:right w:val="single" w:sz="4" w:space="0" w:color="auto"/>
            </w:tcBorders>
            <w:shd w:val="clear" w:color="auto" w:fill="auto"/>
          </w:tcPr>
          <w:p w14:paraId="48AAEBAA" w14:textId="21D275CF" w:rsidR="00A65A95" w:rsidRDefault="00A65A95" w:rsidP="00A65A95">
            <w:pPr>
              <w:rPr>
                <w:rFonts w:ascii="Sylfaen" w:hAnsi="Sylfaen" w:cs="Calibri"/>
                <w:sz w:val="20"/>
                <w:szCs w:val="20"/>
              </w:rPr>
            </w:pPr>
            <w:r w:rsidRPr="001A25F9">
              <w:t xml:space="preserve">Перевозка погруженного асфальтобетона и щебня на </w:t>
            </w:r>
            <w:proofErr w:type="spellStart"/>
            <w:r w:rsidRPr="001A25F9">
              <w:t>Силикянскую</w:t>
            </w:r>
            <w:proofErr w:type="spellEnd"/>
            <w:r w:rsidRPr="001A25F9">
              <w:t xml:space="preserve"> свалку (12.0 км)</w:t>
            </w:r>
          </w:p>
        </w:tc>
        <w:tc>
          <w:tcPr>
            <w:tcW w:w="656" w:type="dxa"/>
            <w:tcBorders>
              <w:top w:val="nil"/>
              <w:left w:val="nil"/>
              <w:bottom w:val="single" w:sz="4" w:space="0" w:color="auto"/>
              <w:right w:val="single" w:sz="4" w:space="0" w:color="auto"/>
            </w:tcBorders>
            <w:shd w:val="clear" w:color="auto" w:fill="auto"/>
          </w:tcPr>
          <w:p w14:paraId="601FB298" w14:textId="21FE552D" w:rsidR="00A65A95" w:rsidRDefault="00A65A95" w:rsidP="00A65A95">
            <w:pPr>
              <w:jc w:val="center"/>
              <w:rPr>
                <w:rFonts w:ascii="Sylfaen" w:hAnsi="Sylfaen" w:cs="Calibri"/>
                <w:sz w:val="20"/>
                <w:szCs w:val="20"/>
              </w:rPr>
            </w:pPr>
            <w:proofErr w:type="spellStart"/>
            <w:r w:rsidRPr="001A25F9">
              <w:t>тн</w:t>
            </w:r>
            <w:proofErr w:type="spellEnd"/>
          </w:p>
        </w:tc>
        <w:tc>
          <w:tcPr>
            <w:tcW w:w="900" w:type="dxa"/>
            <w:tcBorders>
              <w:top w:val="nil"/>
              <w:left w:val="nil"/>
              <w:bottom w:val="single" w:sz="4" w:space="0" w:color="auto"/>
              <w:right w:val="single" w:sz="4" w:space="0" w:color="auto"/>
            </w:tcBorders>
            <w:shd w:val="clear" w:color="auto" w:fill="auto"/>
          </w:tcPr>
          <w:p w14:paraId="3B136941" w14:textId="3516640F" w:rsidR="00A65A95" w:rsidRDefault="00A65A95" w:rsidP="00A65A95">
            <w:pPr>
              <w:jc w:val="center"/>
              <w:rPr>
                <w:rFonts w:ascii="Sylfaen" w:hAnsi="Sylfaen" w:cs="Calibri"/>
                <w:sz w:val="20"/>
                <w:szCs w:val="20"/>
              </w:rPr>
            </w:pPr>
            <w:r w:rsidRPr="001A25F9">
              <w:t>39,90</w:t>
            </w:r>
          </w:p>
        </w:tc>
      </w:tr>
      <w:tr w:rsidR="00A65A95" w14:paraId="52270AF5"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5A6E4096" w14:textId="37095C95" w:rsidR="00A65A95" w:rsidRDefault="00A65A95" w:rsidP="00A65A95">
            <w:pPr>
              <w:jc w:val="center"/>
              <w:rPr>
                <w:rFonts w:ascii="Sylfaen" w:hAnsi="Sylfaen" w:cs="Calibri"/>
                <w:sz w:val="20"/>
                <w:szCs w:val="20"/>
              </w:rPr>
            </w:pPr>
            <w:r w:rsidRPr="001A25F9">
              <w:t>5</w:t>
            </w:r>
          </w:p>
        </w:tc>
        <w:tc>
          <w:tcPr>
            <w:tcW w:w="8298" w:type="dxa"/>
            <w:tcBorders>
              <w:top w:val="nil"/>
              <w:left w:val="nil"/>
              <w:bottom w:val="single" w:sz="4" w:space="0" w:color="auto"/>
              <w:right w:val="single" w:sz="4" w:space="0" w:color="auto"/>
            </w:tcBorders>
            <w:shd w:val="clear" w:color="auto" w:fill="auto"/>
          </w:tcPr>
          <w:p w14:paraId="52B0AC9B" w14:textId="7D317E64" w:rsidR="00A65A95" w:rsidRDefault="00A65A95" w:rsidP="00A65A95">
            <w:pPr>
              <w:rPr>
                <w:rFonts w:ascii="Sylfaen" w:hAnsi="Sylfaen" w:cs="Calibri"/>
                <w:sz w:val="20"/>
                <w:szCs w:val="20"/>
              </w:rPr>
            </w:pPr>
            <w:r w:rsidRPr="001A25F9">
              <w:t>Разработка грунта IV категории в траншеях и котлованах экскаватором с погрузкой на автотранспорт</w:t>
            </w:r>
          </w:p>
        </w:tc>
        <w:tc>
          <w:tcPr>
            <w:tcW w:w="656" w:type="dxa"/>
            <w:tcBorders>
              <w:top w:val="nil"/>
              <w:left w:val="nil"/>
              <w:bottom w:val="single" w:sz="4" w:space="0" w:color="auto"/>
              <w:right w:val="single" w:sz="4" w:space="0" w:color="auto"/>
            </w:tcBorders>
            <w:shd w:val="clear" w:color="auto" w:fill="auto"/>
          </w:tcPr>
          <w:p w14:paraId="5EDAA8A6" w14:textId="6ECAC05B" w:rsidR="00A65A95" w:rsidRDefault="00A65A95" w:rsidP="00A65A95">
            <w:pPr>
              <w:jc w:val="center"/>
              <w:rPr>
                <w:rFonts w:ascii="Sylfaen" w:hAnsi="Sylfaen" w:cs="Calibri"/>
                <w:sz w:val="20"/>
                <w:szCs w:val="20"/>
              </w:rPr>
            </w:pPr>
            <w:r w:rsidRPr="001A25F9">
              <w:t>м3</w:t>
            </w:r>
          </w:p>
        </w:tc>
        <w:tc>
          <w:tcPr>
            <w:tcW w:w="900" w:type="dxa"/>
            <w:tcBorders>
              <w:top w:val="nil"/>
              <w:left w:val="nil"/>
              <w:bottom w:val="single" w:sz="4" w:space="0" w:color="auto"/>
              <w:right w:val="single" w:sz="4" w:space="0" w:color="auto"/>
            </w:tcBorders>
            <w:shd w:val="clear" w:color="auto" w:fill="auto"/>
          </w:tcPr>
          <w:p w14:paraId="0584C931" w14:textId="734250FA" w:rsidR="00A65A95" w:rsidRDefault="00A65A95" w:rsidP="00A65A95">
            <w:pPr>
              <w:jc w:val="center"/>
              <w:rPr>
                <w:rFonts w:ascii="Sylfaen" w:hAnsi="Sylfaen" w:cs="Calibri"/>
                <w:sz w:val="20"/>
                <w:szCs w:val="20"/>
              </w:rPr>
            </w:pPr>
            <w:r w:rsidRPr="001A25F9">
              <w:t>80,0</w:t>
            </w:r>
          </w:p>
        </w:tc>
      </w:tr>
      <w:tr w:rsidR="00A65A95" w14:paraId="1E5F9C61"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3EDC2EA6" w14:textId="522972A4" w:rsidR="00A65A95" w:rsidRDefault="00A65A95" w:rsidP="00A65A95">
            <w:pPr>
              <w:jc w:val="center"/>
              <w:rPr>
                <w:rFonts w:ascii="Sylfaen" w:hAnsi="Sylfaen" w:cs="Calibri"/>
                <w:sz w:val="20"/>
                <w:szCs w:val="20"/>
              </w:rPr>
            </w:pPr>
            <w:r w:rsidRPr="001A25F9">
              <w:t>6</w:t>
            </w:r>
          </w:p>
        </w:tc>
        <w:tc>
          <w:tcPr>
            <w:tcW w:w="8298" w:type="dxa"/>
            <w:tcBorders>
              <w:top w:val="nil"/>
              <w:left w:val="nil"/>
              <w:bottom w:val="single" w:sz="4" w:space="0" w:color="auto"/>
              <w:right w:val="single" w:sz="4" w:space="0" w:color="auto"/>
            </w:tcBorders>
            <w:shd w:val="clear" w:color="auto" w:fill="auto"/>
          </w:tcPr>
          <w:p w14:paraId="1FF66163" w14:textId="1B1FE61B" w:rsidR="00A65A95" w:rsidRDefault="00A65A95" w:rsidP="00A65A95">
            <w:pPr>
              <w:rPr>
                <w:rFonts w:ascii="Sylfaen" w:hAnsi="Sylfaen" w:cs="Calibri"/>
                <w:sz w:val="20"/>
                <w:szCs w:val="20"/>
              </w:rPr>
            </w:pPr>
            <w:r w:rsidRPr="001A25F9">
              <w:t>Разработка грунта IV категории в траншеях и котлованах вручную, с отвалом в сторону</w:t>
            </w:r>
          </w:p>
        </w:tc>
        <w:tc>
          <w:tcPr>
            <w:tcW w:w="656" w:type="dxa"/>
            <w:tcBorders>
              <w:top w:val="nil"/>
              <w:left w:val="nil"/>
              <w:bottom w:val="single" w:sz="4" w:space="0" w:color="auto"/>
              <w:right w:val="single" w:sz="4" w:space="0" w:color="auto"/>
            </w:tcBorders>
            <w:shd w:val="clear" w:color="auto" w:fill="auto"/>
          </w:tcPr>
          <w:p w14:paraId="4A02C697" w14:textId="31CB5C32" w:rsidR="00A65A95" w:rsidRDefault="00A65A95" w:rsidP="00A65A95">
            <w:pPr>
              <w:jc w:val="center"/>
              <w:rPr>
                <w:rFonts w:ascii="Sylfaen" w:hAnsi="Sylfaen" w:cs="Calibri"/>
                <w:sz w:val="20"/>
                <w:szCs w:val="20"/>
              </w:rPr>
            </w:pPr>
            <w:r w:rsidRPr="001A25F9">
              <w:t>м3</w:t>
            </w:r>
          </w:p>
        </w:tc>
        <w:tc>
          <w:tcPr>
            <w:tcW w:w="900" w:type="dxa"/>
            <w:tcBorders>
              <w:top w:val="nil"/>
              <w:left w:val="nil"/>
              <w:bottom w:val="single" w:sz="4" w:space="0" w:color="auto"/>
              <w:right w:val="single" w:sz="4" w:space="0" w:color="auto"/>
            </w:tcBorders>
            <w:shd w:val="clear" w:color="auto" w:fill="auto"/>
          </w:tcPr>
          <w:p w14:paraId="67896E76" w14:textId="619CC174" w:rsidR="00A65A95" w:rsidRDefault="00A65A95" w:rsidP="00A65A95">
            <w:pPr>
              <w:jc w:val="center"/>
              <w:rPr>
                <w:rFonts w:ascii="Sylfaen" w:hAnsi="Sylfaen" w:cs="Calibri"/>
                <w:sz w:val="20"/>
                <w:szCs w:val="20"/>
              </w:rPr>
            </w:pPr>
            <w:r w:rsidRPr="001A25F9">
              <w:t>34,0</w:t>
            </w:r>
          </w:p>
        </w:tc>
      </w:tr>
      <w:tr w:rsidR="00A65A95" w14:paraId="2F06AD86"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54FF0436" w14:textId="55B6706E" w:rsidR="00A65A95" w:rsidRDefault="00A65A95" w:rsidP="00A65A95">
            <w:pPr>
              <w:jc w:val="center"/>
              <w:rPr>
                <w:rFonts w:ascii="Sylfaen" w:hAnsi="Sylfaen" w:cs="Calibri"/>
                <w:sz w:val="20"/>
                <w:szCs w:val="20"/>
              </w:rPr>
            </w:pPr>
            <w:r w:rsidRPr="001A25F9">
              <w:t>7</w:t>
            </w:r>
          </w:p>
        </w:tc>
        <w:tc>
          <w:tcPr>
            <w:tcW w:w="8298" w:type="dxa"/>
            <w:tcBorders>
              <w:top w:val="nil"/>
              <w:left w:val="nil"/>
              <w:bottom w:val="single" w:sz="4" w:space="0" w:color="auto"/>
              <w:right w:val="single" w:sz="4" w:space="0" w:color="auto"/>
            </w:tcBorders>
            <w:shd w:val="clear" w:color="auto" w:fill="auto"/>
          </w:tcPr>
          <w:p w14:paraId="565176B0" w14:textId="53041E60" w:rsidR="00A65A95" w:rsidRDefault="00A65A95" w:rsidP="00A65A95">
            <w:pPr>
              <w:rPr>
                <w:rFonts w:ascii="Sylfaen" w:hAnsi="Sylfaen" w:cs="Calibri"/>
                <w:sz w:val="20"/>
                <w:szCs w:val="20"/>
              </w:rPr>
            </w:pPr>
            <w:r w:rsidRPr="001A25F9">
              <w:t>Погрузка грунта из отвала на автотранспорт</w:t>
            </w:r>
          </w:p>
        </w:tc>
        <w:tc>
          <w:tcPr>
            <w:tcW w:w="656" w:type="dxa"/>
            <w:tcBorders>
              <w:top w:val="nil"/>
              <w:left w:val="nil"/>
              <w:bottom w:val="single" w:sz="4" w:space="0" w:color="auto"/>
              <w:right w:val="single" w:sz="4" w:space="0" w:color="auto"/>
            </w:tcBorders>
            <w:shd w:val="clear" w:color="auto" w:fill="auto"/>
          </w:tcPr>
          <w:p w14:paraId="0E432D6F" w14:textId="600E30B9" w:rsidR="00A65A95" w:rsidRDefault="00A65A95" w:rsidP="00A65A95">
            <w:pPr>
              <w:jc w:val="center"/>
              <w:rPr>
                <w:rFonts w:ascii="Sylfaen" w:hAnsi="Sylfaen" w:cs="Calibri"/>
                <w:sz w:val="20"/>
                <w:szCs w:val="20"/>
              </w:rPr>
            </w:pPr>
            <w:r w:rsidRPr="001A25F9">
              <w:t>м3</w:t>
            </w:r>
          </w:p>
        </w:tc>
        <w:tc>
          <w:tcPr>
            <w:tcW w:w="900" w:type="dxa"/>
            <w:tcBorders>
              <w:top w:val="nil"/>
              <w:left w:val="nil"/>
              <w:bottom w:val="single" w:sz="4" w:space="0" w:color="auto"/>
              <w:right w:val="single" w:sz="4" w:space="0" w:color="auto"/>
            </w:tcBorders>
            <w:shd w:val="clear" w:color="auto" w:fill="auto"/>
          </w:tcPr>
          <w:p w14:paraId="4232B997" w14:textId="1B701FF9" w:rsidR="00A65A95" w:rsidRDefault="00A65A95" w:rsidP="00A65A95">
            <w:pPr>
              <w:jc w:val="center"/>
              <w:rPr>
                <w:rFonts w:ascii="Sylfaen" w:hAnsi="Sylfaen" w:cs="Calibri"/>
                <w:sz w:val="20"/>
                <w:szCs w:val="20"/>
              </w:rPr>
            </w:pPr>
            <w:r w:rsidRPr="001A25F9">
              <w:t>34,0</w:t>
            </w:r>
          </w:p>
        </w:tc>
      </w:tr>
      <w:tr w:rsidR="00A65A95" w14:paraId="38F9C082" w14:textId="77777777" w:rsidTr="00FA0676">
        <w:trPr>
          <w:trHeight w:val="375"/>
        </w:trPr>
        <w:tc>
          <w:tcPr>
            <w:tcW w:w="486" w:type="dxa"/>
            <w:tcBorders>
              <w:top w:val="nil"/>
              <w:left w:val="single" w:sz="4" w:space="0" w:color="auto"/>
              <w:bottom w:val="single" w:sz="4" w:space="0" w:color="auto"/>
              <w:right w:val="single" w:sz="4" w:space="0" w:color="auto"/>
            </w:tcBorders>
            <w:shd w:val="clear" w:color="auto" w:fill="auto"/>
          </w:tcPr>
          <w:p w14:paraId="2E3BB516" w14:textId="3787431D" w:rsidR="00A65A95" w:rsidRDefault="00A65A95" w:rsidP="00A65A95">
            <w:pPr>
              <w:jc w:val="center"/>
              <w:rPr>
                <w:rFonts w:ascii="Sylfaen" w:hAnsi="Sylfaen" w:cs="Calibri"/>
                <w:sz w:val="20"/>
                <w:szCs w:val="20"/>
              </w:rPr>
            </w:pPr>
            <w:r w:rsidRPr="001A25F9">
              <w:t>8</w:t>
            </w:r>
          </w:p>
        </w:tc>
        <w:tc>
          <w:tcPr>
            <w:tcW w:w="8298" w:type="dxa"/>
            <w:tcBorders>
              <w:top w:val="nil"/>
              <w:left w:val="nil"/>
              <w:bottom w:val="single" w:sz="4" w:space="0" w:color="auto"/>
              <w:right w:val="single" w:sz="4" w:space="0" w:color="auto"/>
            </w:tcBorders>
            <w:shd w:val="clear" w:color="auto" w:fill="auto"/>
          </w:tcPr>
          <w:p w14:paraId="439EEACD" w14:textId="5B267717" w:rsidR="00A65A95" w:rsidRDefault="00A65A95" w:rsidP="00A65A95">
            <w:pPr>
              <w:rPr>
                <w:rFonts w:ascii="Sylfaen" w:hAnsi="Sylfaen" w:cs="Calibri"/>
                <w:sz w:val="20"/>
                <w:szCs w:val="20"/>
              </w:rPr>
            </w:pPr>
            <w:r w:rsidRPr="001A25F9">
              <w:t xml:space="preserve">Перевозка погруженного грунта на </w:t>
            </w:r>
            <w:proofErr w:type="spellStart"/>
            <w:r w:rsidRPr="001A25F9">
              <w:t>Силикянскую</w:t>
            </w:r>
            <w:proofErr w:type="spellEnd"/>
            <w:r w:rsidRPr="001A25F9">
              <w:t xml:space="preserve"> свалку (12.0 км)</w:t>
            </w:r>
          </w:p>
        </w:tc>
        <w:tc>
          <w:tcPr>
            <w:tcW w:w="656" w:type="dxa"/>
            <w:tcBorders>
              <w:top w:val="nil"/>
              <w:left w:val="nil"/>
              <w:bottom w:val="single" w:sz="4" w:space="0" w:color="auto"/>
              <w:right w:val="single" w:sz="4" w:space="0" w:color="auto"/>
            </w:tcBorders>
            <w:shd w:val="clear" w:color="auto" w:fill="auto"/>
          </w:tcPr>
          <w:p w14:paraId="42A2A432" w14:textId="6DB3991A" w:rsidR="00A65A95" w:rsidRDefault="00A65A95" w:rsidP="00A65A95">
            <w:pPr>
              <w:jc w:val="center"/>
              <w:rPr>
                <w:rFonts w:ascii="Sylfaen" w:hAnsi="Sylfaen" w:cs="Calibri"/>
                <w:sz w:val="20"/>
                <w:szCs w:val="20"/>
              </w:rPr>
            </w:pPr>
            <w:proofErr w:type="spellStart"/>
            <w:r w:rsidRPr="001A25F9">
              <w:t>тн</w:t>
            </w:r>
            <w:proofErr w:type="spellEnd"/>
          </w:p>
        </w:tc>
        <w:tc>
          <w:tcPr>
            <w:tcW w:w="900" w:type="dxa"/>
            <w:tcBorders>
              <w:top w:val="nil"/>
              <w:left w:val="nil"/>
              <w:bottom w:val="single" w:sz="4" w:space="0" w:color="auto"/>
              <w:right w:val="single" w:sz="4" w:space="0" w:color="auto"/>
            </w:tcBorders>
            <w:shd w:val="clear" w:color="auto" w:fill="auto"/>
          </w:tcPr>
          <w:p w14:paraId="7481F750" w14:textId="1E055BEE" w:rsidR="00A65A95" w:rsidRDefault="00A65A95" w:rsidP="00A65A95">
            <w:pPr>
              <w:jc w:val="center"/>
              <w:rPr>
                <w:rFonts w:ascii="Sylfaen" w:hAnsi="Sylfaen" w:cs="Calibri"/>
                <w:sz w:val="20"/>
                <w:szCs w:val="20"/>
              </w:rPr>
            </w:pPr>
            <w:r w:rsidRPr="001A25F9">
              <w:t>228,00</w:t>
            </w:r>
          </w:p>
        </w:tc>
      </w:tr>
      <w:tr w:rsidR="00A65A95" w14:paraId="24A71330"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605B0C39" w14:textId="4EA47913" w:rsidR="00A65A95" w:rsidRDefault="00A65A95" w:rsidP="00A65A95">
            <w:pPr>
              <w:jc w:val="center"/>
              <w:rPr>
                <w:rFonts w:ascii="Sylfaen" w:hAnsi="Sylfaen" w:cs="Calibri"/>
                <w:sz w:val="20"/>
                <w:szCs w:val="20"/>
              </w:rPr>
            </w:pPr>
            <w:r w:rsidRPr="001A25F9">
              <w:t>9</w:t>
            </w:r>
          </w:p>
        </w:tc>
        <w:tc>
          <w:tcPr>
            <w:tcW w:w="8298" w:type="dxa"/>
            <w:tcBorders>
              <w:top w:val="nil"/>
              <w:left w:val="nil"/>
              <w:bottom w:val="single" w:sz="4" w:space="0" w:color="auto"/>
              <w:right w:val="single" w:sz="4" w:space="0" w:color="auto"/>
            </w:tcBorders>
            <w:shd w:val="clear" w:color="auto" w:fill="auto"/>
          </w:tcPr>
          <w:p w14:paraId="1FF0CE1C" w14:textId="16C5AFE9" w:rsidR="00A65A95" w:rsidRDefault="00A65A95" w:rsidP="00A65A95">
            <w:pPr>
              <w:rPr>
                <w:rFonts w:ascii="Sylfaen" w:hAnsi="Sylfaen" w:cs="Calibri"/>
                <w:sz w:val="20"/>
                <w:szCs w:val="20"/>
              </w:rPr>
            </w:pPr>
            <w:r w:rsidRPr="001A25F9">
              <w:t xml:space="preserve">Рыхление грунта VI категории в траншеях и котлованах </w:t>
            </w:r>
            <w:proofErr w:type="spellStart"/>
            <w:r w:rsidRPr="001A25F9">
              <w:t>гидромолотом</w:t>
            </w:r>
            <w:proofErr w:type="spellEnd"/>
          </w:p>
        </w:tc>
        <w:tc>
          <w:tcPr>
            <w:tcW w:w="656" w:type="dxa"/>
            <w:tcBorders>
              <w:top w:val="nil"/>
              <w:left w:val="nil"/>
              <w:bottom w:val="single" w:sz="4" w:space="0" w:color="auto"/>
              <w:right w:val="single" w:sz="4" w:space="0" w:color="auto"/>
            </w:tcBorders>
            <w:shd w:val="clear" w:color="auto" w:fill="auto"/>
          </w:tcPr>
          <w:p w14:paraId="741FD51F" w14:textId="38FA4799" w:rsidR="00A65A95" w:rsidRDefault="00A65A95" w:rsidP="00A65A95">
            <w:pPr>
              <w:jc w:val="center"/>
              <w:rPr>
                <w:rFonts w:ascii="Sylfaen" w:hAnsi="Sylfaen" w:cs="Calibri"/>
                <w:sz w:val="20"/>
                <w:szCs w:val="20"/>
              </w:rPr>
            </w:pPr>
            <w:r w:rsidRPr="001A25F9">
              <w:t>м3</w:t>
            </w:r>
          </w:p>
        </w:tc>
        <w:tc>
          <w:tcPr>
            <w:tcW w:w="900" w:type="dxa"/>
            <w:tcBorders>
              <w:top w:val="nil"/>
              <w:left w:val="nil"/>
              <w:bottom w:val="single" w:sz="4" w:space="0" w:color="auto"/>
              <w:right w:val="single" w:sz="4" w:space="0" w:color="auto"/>
            </w:tcBorders>
            <w:shd w:val="clear" w:color="auto" w:fill="auto"/>
          </w:tcPr>
          <w:p w14:paraId="043FF502" w14:textId="74999D22" w:rsidR="00A65A95" w:rsidRDefault="00A65A95" w:rsidP="00A65A95">
            <w:pPr>
              <w:jc w:val="center"/>
              <w:rPr>
                <w:rFonts w:ascii="Sylfaen" w:hAnsi="Sylfaen" w:cs="Calibri"/>
                <w:sz w:val="20"/>
                <w:szCs w:val="20"/>
              </w:rPr>
            </w:pPr>
            <w:r w:rsidRPr="001A25F9">
              <w:t>70,0</w:t>
            </w:r>
          </w:p>
        </w:tc>
      </w:tr>
      <w:tr w:rsidR="00A65A95" w14:paraId="5610FBB1"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3897DA86" w14:textId="442E186A" w:rsidR="00A65A95" w:rsidRDefault="00A65A95" w:rsidP="00A65A95">
            <w:pPr>
              <w:jc w:val="center"/>
              <w:rPr>
                <w:rFonts w:ascii="Sylfaen" w:hAnsi="Sylfaen" w:cs="Calibri"/>
                <w:sz w:val="20"/>
                <w:szCs w:val="20"/>
              </w:rPr>
            </w:pPr>
            <w:r w:rsidRPr="001A25F9">
              <w:t>10</w:t>
            </w:r>
          </w:p>
        </w:tc>
        <w:tc>
          <w:tcPr>
            <w:tcW w:w="8298" w:type="dxa"/>
            <w:tcBorders>
              <w:top w:val="nil"/>
              <w:left w:val="nil"/>
              <w:bottom w:val="single" w:sz="4" w:space="0" w:color="auto"/>
              <w:right w:val="single" w:sz="4" w:space="0" w:color="auto"/>
            </w:tcBorders>
            <w:shd w:val="clear" w:color="auto" w:fill="auto"/>
          </w:tcPr>
          <w:p w14:paraId="34A72876" w14:textId="376B661C" w:rsidR="00A65A95" w:rsidRDefault="00A65A95" w:rsidP="00A65A95">
            <w:pPr>
              <w:rPr>
                <w:rFonts w:ascii="Sylfaen" w:hAnsi="Sylfaen" w:cs="Calibri"/>
                <w:sz w:val="20"/>
                <w:szCs w:val="20"/>
              </w:rPr>
            </w:pPr>
            <w:r w:rsidRPr="001A25F9">
              <w:t>Разработка ранее разрыхленного грунта VI категории в траншеях и котлованах экскаватором с погрузкой на автотранспорт</w:t>
            </w:r>
          </w:p>
        </w:tc>
        <w:tc>
          <w:tcPr>
            <w:tcW w:w="656" w:type="dxa"/>
            <w:tcBorders>
              <w:top w:val="nil"/>
              <w:left w:val="nil"/>
              <w:bottom w:val="single" w:sz="4" w:space="0" w:color="auto"/>
              <w:right w:val="single" w:sz="4" w:space="0" w:color="auto"/>
            </w:tcBorders>
            <w:shd w:val="clear" w:color="auto" w:fill="auto"/>
          </w:tcPr>
          <w:p w14:paraId="0BC81249" w14:textId="2E392494" w:rsidR="00A65A95" w:rsidRDefault="00A65A95" w:rsidP="00A65A95">
            <w:pPr>
              <w:jc w:val="center"/>
              <w:rPr>
                <w:rFonts w:ascii="Sylfaen" w:hAnsi="Sylfaen" w:cs="Calibri"/>
                <w:sz w:val="20"/>
                <w:szCs w:val="20"/>
              </w:rPr>
            </w:pPr>
            <w:r w:rsidRPr="001A25F9">
              <w:t>м3</w:t>
            </w:r>
          </w:p>
        </w:tc>
        <w:tc>
          <w:tcPr>
            <w:tcW w:w="900" w:type="dxa"/>
            <w:tcBorders>
              <w:top w:val="nil"/>
              <w:left w:val="nil"/>
              <w:bottom w:val="single" w:sz="4" w:space="0" w:color="auto"/>
              <w:right w:val="single" w:sz="4" w:space="0" w:color="auto"/>
            </w:tcBorders>
            <w:shd w:val="clear" w:color="auto" w:fill="auto"/>
          </w:tcPr>
          <w:p w14:paraId="15721EB6" w14:textId="613D0486" w:rsidR="00A65A95" w:rsidRDefault="00A65A95" w:rsidP="00A65A95">
            <w:pPr>
              <w:jc w:val="center"/>
              <w:rPr>
                <w:rFonts w:ascii="Sylfaen" w:hAnsi="Sylfaen" w:cs="Calibri"/>
                <w:sz w:val="20"/>
                <w:szCs w:val="20"/>
              </w:rPr>
            </w:pPr>
            <w:r w:rsidRPr="001A25F9">
              <w:t>70,0</w:t>
            </w:r>
          </w:p>
        </w:tc>
      </w:tr>
      <w:tr w:rsidR="00A65A95" w14:paraId="0E4A96CB" w14:textId="77777777" w:rsidTr="00FA0676">
        <w:trPr>
          <w:trHeight w:val="900"/>
        </w:trPr>
        <w:tc>
          <w:tcPr>
            <w:tcW w:w="486" w:type="dxa"/>
            <w:tcBorders>
              <w:top w:val="nil"/>
              <w:left w:val="single" w:sz="4" w:space="0" w:color="auto"/>
              <w:bottom w:val="single" w:sz="4" w:space="0" w:color="auto"/>
              <w:right w:val="single" w:sz="4" w:space="0" w:color="auto"/>
            </w:tcBorders>
            <w:shd w:val="clear" w:color="auto" w:fill="auto"/>
          </w:tcPr>
          <w:p w14:paraId="64948B64" w14:textId="7CE382CF" w:rsidR="00A65A95" w:rsidRDefault="00A65A95" w:rsidP="00A65A95">
            <w:pPr>
              <w:jc w:val="center"/>
              <w:rPr>
                <w:rFonts w:ascii="Sylfaen" w:hAnsi="Sylfaen" w:cs="Calibri"/>
                <w:sz w:val="20"/>
                <w:szCs w:val="20"/>
              </w:rPr>
            </w:pPr>
            <w:r w:rsidRPr="001A25F9">
              <w:t>11</w:t>
            </w:r>
          </w:p>
        </w:tc>
        <w:tc>
          <w:tcPr>
            <w:tcW w:w="8298" w:type="dxa"/>
            <w:tcBorders>
              <w:top w:val="nil"/>
              <w:left w:val="nil"/>
              <w:bottom w:val="single" w:sz="4" w:space="0" w:color="auto"/>
              <w:right w:val="single" w:sz="4" w:space="0" w:color="auto"/>
            </w:tcBorders>
            <w:shd w:val="clear" w:color="auto" w:fill="auto"/>
          </w:tcPr>
          <w:p w14:paraId="31B47038" w14:textId="3F1E4240" w:rsidR="00A65A95" w:rsidRDefault="00A65A95" w:rsidP="00A65A95">
            <w:pPr>
              <w:rPr>
                <w:rFonts w:ascii="Sylfaen" w:hAnsi="Sylfaen" w:cs="Calibri"/>
                <w:sz w:val="20"/>
                <w:szCs w:val="20"/>
              </w:rPr>
            </w:pPr>
            <w:r w:rsidRPr="001A25F9">
              <w:t>Рыхление грунта VI категории в траншеях и котлованах ручным отбойным молотком, с отвалом в сторону</w:t>
            </w:r>
          </w:p>
        </w:tc>
        <w:tc>
          <w:tcPr>
            <w:tcW w:w="656" w:type="dxa"/>
            <w:tcBorders>
              <w:top w:val="nil"/>
              <w:left w:val="nil"/>
              <w:bottom w:val="single" w:sz="4" w:space="0" w:color="auto"/>
              <w:right w:val="single" w:sz="4" w:space="0" w:color="auto"/>
            </w:tcBorders>
            <w:shd w:val="clear" w:color="auto" w:fill="auto"/>
          </w:tcPr>
          <w:p w14:paraId="7241D59B" w14:textId="06E05F41" w:rsidR="00A65A95" w:rsidRDefault="00A65A95" w:rsidP="00A65A95">
            <w:pPr>
              <w:jc w:val="center"/>
              <w:rPr>
                <w:rFonts w:ascii="Sylfaen" w:hAnsi="Sylfaen" w:cs="Calibri"/>
                <w:sz w:val="20"/>
                <w:szCs w:val="20"/>
              </w:rPr>
            </w:pPr>
            <w:r w:rsidRPr="001A25F9">
              <w:t>м3</w:t>
            </w:r>
          </w:p>
        </w:tc>
        <w:tc>
          <w:tcPr>
            <w:tcW w:w="900" w:type="dxa"/>
            <w:tcBorders>
              <w:top w:val="nil"/>
              <w:left w:val="nil"/>
              <w:bottom w:val="single" w:sz="4" w:space="0" w:color="auto"/>
              <w:right w:val="single" w:sz="4" w:space="0" w:color="auto"/>
            </w:tcBorders>
            <w:shd w:val="clear" w:color="auto" w:fill="auto"/>
          </w:tcPr>
          <w:p w14:paraId="62AC7D2A" w14:textId="68B2F775" w:rsidR="00A65A95" w:rsidRDefault="00A65A95" w:rsidP="00A65A95">
            <w:pPr>
              <w:jc w:val="center"/>
              <w:rPr>
                <w:rFonts w:ascii="Sylfaen" w:hAnsi="Sylfaen" w:cs="Calibri"/>
                <w:sz w:val="20"/>
                <w:szCs w:val="20"/>
              </w:rPr>
            </w:pPr>
            <w:r w:rsidRPr="001A25F9">
              <w:t>28,0</w:t>
            </w:r>
          </w:p>
        </w:tc>
      </w:tr>
      <w:tr w:rsidR="00A65A95" w14:paraId="15102F4D"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5E8797C0" w14:textId="34CC4235" w:rsidR="00A65A95" w:rsidRDefault="00A65A95" w:rsidP="00A65A95">
            <w:pPr>
              <w:jc w:val="center"/>
              <w:rPr>
                <w:rFonts w:ascii="Sylfaen" w:hAnsi="Sylfaen" w:cs="Calibri"/>
                <w:sz w:val="20"/>
                <w:szCs w:val="20"/>
              </w:rPr>
            </w:pPr>
            <w:r w:rsidRPr="001A25F9">
              <w:lastRenderedPageBreak/>
              <w:t>12</w:t>
            </w:r>
          </w:p>
        </w:tc>
        <w:tc>
          <w:tcPr>
            <w:tcW w:w="8298" w:type="dxa"/>
            <w:tcBorders>
              <w:top w:val="nil"/>
              <w:left w:val="nil"/>
              <w:bottom w:val="single" w:sz="4" w:space="0" w:color="auto"/>
              <w:right w:val="single" w:sz="4" w:space="0" w:color="auto"/>
            </w:tcBorders>
            <w:shd w:val="clear" w:color="auto" w:fill="auto"/>
          </w:tcPr>
          <w:p w14:paraId="12D58ED3" w14:textId="1B14CB04" w:rsidR="00A65A95" w:rsidRDefault="00A65A95" w:rsidP="00A65A95">
            <w:pPr>
              <w:rPr>
                <w:rFonts w:ascii="Sylfaen" w:hAnsi="Sylfaen" w:cs="Calibri"/>
                <w:sz w:val="20"/>
                <w:szCs w:val="20"/>
              </w:rPr>
            </w:pPr>
            <w:r w:rsidRPr="001A25F9">
              <w:t>Погрузка грунта из отвала на автотранспорт</w:t>
            </w:r>
          </w:p>
        </w:tc>
        <w:tc>
          <w:tcPr>
            <w:tcW w:w="656" w:type="dxa"/>
            <w:tcBorders>
              <w:top w:val="nil"/>
              <w:left w:val="nil"/>
              <w:bottom w:val="single" w:sz="4" w:space="0" w:color="auto"/>
              <w:right w:val="single" w:sz="4" w:space="0" w:color="auto"/>
            </w:tcBorders>
            <w:shd w:val="clear" w:color="auto" w:fill="auto"/>
          </w:tcPr>
          <w:p w14:paraId="25D4E19C" w14:textId="07BD112D" w:rsidR="00A65A95" w:rsidRDefault="00A65A95" w:rsidP="00A65A95">
            <w:pPr>
              <w:jc w:val="center"/>
              <w:rPr>
                <w:rFonts w:ascii="Sylfaen" w:hAnsi="Sylfaen" w:cs="Calibri"/>
                <w:sz w:val="20"/>
                <w:szCs w:val="20"/>
              </w:rPr>
            </w:pPr>
            <w:r w:rsidRPr="001A25F9">
              <w:t>м3</w:t>
            </w:r>
          </w:p>
        </w:tc>
        <w:tc>
          <w:tcPr>
            <w:tcW w:w="900" w:type="dxa"/>
            <w:tcBorders>
              <w:top w:val="nil"/>
              <w:left w:val="nil"/>
              <w:bottom w:val="single" w:sz="4" w:space="0" w:color="auto"/>
              <w:right w:val="single" w:sz="4" w:space="0" w:color="auto"/>
            </w:tcBorders>
            <w:shd w:val="clear" w:color="auto" w:fill="auto"/>
          </w:tcPr>
          <w:p w14:paraId="72DFF6E9" w14:textId="7B48B214" w:rsidR="00A65A95" w:rsidRDefault="00A65A95" w:rsidP="00A65A95">
            <w:pPr>
              <w:jc w:val="center"/>
              <w:rPr>
                <w:rFonts w:ascii="Sylfaen" w:hAnsi="Sylfaen" w:cs="Calibri"/>
                <w:sz w:val="20"/>
                <w:szCs w:val="20"/>
              </w:rPr>
            </w:pPr>
            <w:r w:rsidRPr="001A25F9">
              <w:t>28,0</w:t>
            </w:r>
          </w:p>
        </w:tc>
      </w:tr>
      <w:tr w:rsidR="00A65A95" w14:paraId="0C77518B" w14:textId="77777777" w:rsidTr="00FA0676">
        <w:trPr>
          <w:trHeight w:val="375"/>
        </w:trPr>
        <w:tc>
          <w:tcPr>
            <w:tcW w:w="486" w:type="dxa"/>
            <w:tcBorders>
              <w:top w:val="nil"/>
              <w:left w:val="single" w:sz="4" w:space="0" w:color="auto"/>
              <w:bottom w:val="single" w:sz="4" w:space="0" w:color="auto"/>
              <w:right w:val="single" w:sz="4" w:space="0" w:color="auto"/>
            </w:tcBorders>
            <w:shd w:val="clear" w:color="auto" w:fill="auto"/>
          </w:tcPr>
          <w:p w14:paraId="28F34AC1" w14:textId="2EE49517" w:rsidR="00A65A95" w:rsidRDefault="00A65A95" w:rsidP="00A65A95">
            <w:pPr>
              <w:jc w:val="center"/>
              <w:rPr>
                <w:rFonts w:ascii="Sylfaen" w:hAnsi="Sylfaen" w:cs="Calibri"/>
                <w:sz w:val="20"/>
                <w:szCs w:val="20"/>
              </w:rPr>
            </w:pPr>
            <w:r w:rsidRPr="001A25F9">
              <w:t>13</w:t>
            </w:r>
          </w:p>
        </w:tc>
        <w:tc>
          <w:tcPr>
            <w:tcW w:w="8298" w:type="dxa"/>
            <w:tcBorders>
              <w:top w:val="nil"/>
              <w:left w:val="nil"/>
              <w:bottom w:val="single" w:sz="4" w:space="0" w:color="auto"/>
              <w:right w:val="single" w:sz="4" w:space="0" w:color="auto"/>
            </w:tcBorders>
            <w:shd w:val="clear" w:color="auto" w:fill="auto"/>
          </w:tcPr>
          <w:p w14:paraId="1887A748" w14:textId="12385585" w:rsidR="00A65A95" w:rsidRDefault="00A65A95" w:rsidP="00A65A95">
            <w:pPr>
              <w:rPr>
                <w:rFonts w:ascii="Sylfaen" w:hAnsi="Sylfaen" w:cs="Calibri"/>
                <w:sz w:val="20"/>
                <w:szCs w:val="20"/>
              </w:rPr>
            </w:pPr>
            <w:r w:rsidRPr="001A25F9">
              <w:t xml:space="preserve">Перевозка погруженного грунта на </w:t>
            </w:r>
            <w:proofErr w:type="spellStart"/>
            <w:r w:rsidRPr="001A25F9">
              <w:t>Силикянскую</w:t>
            </w:r>
            <w:proofErr w:type="spellEnd"/>
            <w:r w:rsidRPr="001A25F9">
              <w:t xml:space="preserve"> свалку (12.0 км)</w:t>
            </w:r>
          </w:p>
        </w:tc>
        <w:tc>
          <w:tcPr>
            <w:tcW w:w="656" w:type="dxa"/>
            <w:tcBorders>
              <w:top w:val="nil"/>
              <w:left w:val="nil"/>
              <w:bottom w:val="single" w:sz="4" w:space="0" w:color="auto"/>
              <w:right w:val="single" w:sz="4" w:space="0" w:color="auto"/>
            </w:tcBorders>
            <w:shd w:val="clear" w:color="auto" w:fill="auto"/>
          </w:tcPr>
          <w:p w14:paraId="27292E7A" w14:textId="163591B5" w:rsidR="00A65A95" w:rsidRDefault="00A65A95" w:rsidP="00A65A95">
            <w:pPr>
              <w:jc w:val="center"/>
              <w:rPr>
                <w:rFonts w:ascii="Sylfaen" w:hAnsi="Sylfaen" w:cs="Calibri"/>
                <w:sz w:val="20"/>
                <w:szCs w:val="20"/>
              </w:rPr>
            </w:pPr>
            <w:proofErr w:type="spellStart"/>
            <w:r w:rsidRPr="001A25F9">
              <w:t>тн</w:t>
            </w:r>
            <w:proofErr w:type="spellEnd"/>
          </w:p>
        </w:tc>
        <w:tc>
          <w:tcPr>
            <w:tcW w:w="900" w:type="dxa"/>
            <w:tcBorders>
              <w:top w:val="nil"/>
              <w:left w:val="nil"/>
              <w:bottom w:val="single" w:sz="4" w:space="0" w:color="auto"/>
              <w:right w:val="single" w:sz="4" w:space="0" w:color="auto"/>
            </w:tcBorders>
            <w:shd w:val="clear" w:color="auto" w:fill="auto"/>
          </w:tcPr>
          <w:p w14:paraId="71E8D66F" w14:textId="20237DAF" w:rsidR="00A65A95" w:rsidRDefault="00A65A95" w:rsidP="00A65A95">
            <w:pPr>
              <w:jc w:val="center"/>
              <w:rPr>
                <w:rFonts w:ascii="Sylfaen" w:hAnsi="Sylfaen" w:cs="Calibri"/>
                <w:sz w:val="20"/>
                <w:szCs w:val="20"/>
              </w:rPr>
            </w:pPr>
            <w:r w:rsidRPr="001A25F9">
              <w:t>254,80</w:t>
            </w:r>
          </w:p>
        </w:tc>
      </w:tr>
      <w:tr w:rsidR="00A65A95" w14:paraId="6C420810"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588006A7" w14:textId="0C996D82" w:rsidR="00A65A95" w:rsidRDefault="00A65A95" w:rsidP="00A65A95">
            <w:pPr>
              <w:jc w:val="center"/>
              <w:rPr>
                <w:rFonts w:ascii="Sylfaen" w:hAnsi="Sylfaen" w:cs="Calibri"/>
                <w:sz w:val="20"/>
                <w:szCs w:val="20"/>
              </w:rPr>
            </w:pPr>
            <w:r w:rsidRPr="001A25F9">
              <w:t>14</w:t>
            </w:r>
          </w:p>
        </w:tc>
        <w:tc>
          <w:tcPr>
            <w:tcW w:w="8298" w:type="dxa"/>
            <w:tcBorders>
              <w:top w:val="nil"/>
              <w:left w:val="nil"/>
              <w:bottom w:val="single" w:sz="4" w:space="0" w:color="auto"/>
              <w:right w:val="single" w:sz="4" w:space="0" w:color="auto"/>
            </w:tcBorders>
            <w:shd w:val="clear" w:color="auto" w:fill="auto"/>
          </w:tcPr>
          <w:p w14:paraId="428C279C" w14:textId="750AB9EA" w:rsidR="00A65A95" w:rsidRDefault="00A65A95" w:rsidP="00A65A95">
            <w:pPr>
              <w:rPr>
                <w:rFonts w:ascii="Sylfaen" w:hAnsi="Sylfaen" w:cs="Calibri"/>
                <w:sz w:val="20"/>
                <w:szCs w:val="20"/>
              </w:rPr>
            </w:pPr>
            <w:r w:rsidRPr="001A25F9">
              <w:t>Доработка дна траншей и котлованов вручную с выравниванием основания</w:t>
            </w:r>
          </w:p>
        </w:tc>
        <w:tc>
          <w:tcPr>
            <w:tcW w:w="656" w:type="dxa"/>
            <w:tcBorders>
              <w:top w:val="nil"/>
              <w:left w:val="nil"/>
              <w:bottom w:val="single" w:sz="4" w:space="0" w:color="auto"/>
              <w:right w:val="single" w:sz="4" w:space="0" w:color="auto"/>
            </w:tcBorders>
            <w:shd w:val="clear" w:color="auto" w:fill="auto"/>
          </w:tcPr>
          <w:p w14:paraId="15D85794" w14:textId="378B2DDC" w:rsidR="00A65A95" w:rsidRDefault="00A65A95" w:rsidP="00A65A95">
            <w:pPr>
              <w:jc w:val="center"/>
              <w:rPr>
                <w:rFonts w:ascii="Sylfaen" w:hAnsi="Sylfaen" w:cs="Calibri"/>
                <w:sz w:val="20"/>
                <w:szCs w:val="20"/>
              </w:rPr>
            </w:pPr>
            <w:r w:rsidRPr="001A25F9">
              <w:t>м3</w:t>
            </w:r>
          </w:p>
        </w:tc>
        <w:tc>
          <w:tcPr>
            <w:tcW w:w="900" w:type="dxa"/>
            <w:tcBorders>
              <w:top w:val="nil"/>
              <w:left w:val="nil"/>
              <w:bottom w:val="single" w:sz="4" w:space="0" w:color="auto"/>
              <w:right w:val="single" w:sz="4" w:space="0" w:color="auto"/>
            </w:tcBorders>
            <w:shd w:val="clear" w:color="auto" w:fill="auto"/>
          </w:tcPr>
          <w:p w14:paraId="27A47C51" w14:textId="716B2178" w:rsidR="00A65A95" w:rsidRDefault="00A65A95" w:rsidP="00A65A95">
            <w:pPr>
              <w:jc w:val="center"/>
              <w:rPr>
                <w:rFonts w:ascii="Sylfaen" w:hAnsi="Sylfaen" w:cs="Calibri"/>
                <w:sz w:val="20"/>
                <w:szCs w:val="20"/>
              </w:rPr>
            </w:pPr>
            <w:r w:rsidRPr="001A25F9">
              <w:t>1,50</w:t>
            </w:r>
          </w:p>
        </w:tc>
      </w:tr>
      <w:tr w:rsidR="00A65A95" w14:paraId="25BEAA9B"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3C3C4972" w14:textId="35EFDC8D" w:rsidR="00A65A95" w:rsidRDefault="00A65A95" w:rsidP="00A65A95">
            <w:pPr>
              <w:jc w:val="center"/>
              <w:rPr>
                <w:rFonts w:ascii="Sylfaen" w:hAnsi="Sylfaen" w:cs="Calibri"/>
                <w:sz w:val="20"/>
                <w:szCs w:val="20"/>
              </w:rPr>
            </w:pPr>
            <w:r w:rsidRPr="001A25F9">
              <w:t>15</w:t>
            </w:r>
          </w:p>
        </w:tc>
        <w:tc>
          <w:tcPr>
            <w:tcW w:w="8298" w:type="dxa"/>
            <w:tcBorders>
              <w:top w:val="nil"/>
              <w:left w:val="nil"/>
              <w:bottom w:val="single" w:sz="4" w:space="0" w:color="auto"/>
              <w:right w:val="single" w:sz="4" w:space="0" w:color="auto"/>
            </w:tcBorders>
            <w:shd w:val="clear" w:color="auto" w:fill="auto"/>
          </w:tcPr>
          <w:p w14:paraId="6FDA6929" w14:textId="4DECCCB0" w:rsidR="00A65A95" w:rsidRDefault="00A65A95" w:rsidP="00A65A95">
            <w:pPr>
              <w:rPr>
                <w:rFonts w:ascii="Sylfaen" w:hAnsi="Sylfaen" w:cs="Calibri"/>
                <w:sz w:val="20"/>
                <w:szCs w:val="20"/>
              </w:rPr>
            </w:pPr>
            <w:r w:rsidRPr="001A25F9">
              <w:t>Устройство песчаного подстилающего слоя толщиной h=10см</w:t>
            </w:r>
          </w:p>
        </w:tc>
        <w:tc>
          <w:tcPr>
            <w:tcW w:w="656" w:type="dxa"/>
            <w:tcBorders>
              <w:top w:val="nil"/>
              <w:left w:val="nil"/>
              <w:bottom w:val="single" w:sz="4" w:space="0" w:color="auto"/>
              <w:right w:val="single" w:sz="4" w:space="0" w:color="auto"/>
            </w:tcBorders>
            <w:shd w:val="clear" w:color="auto" w:fill="auto"/>
          </w:tcPr>
          <w:p w14:paraId="2901466D" w14:textId="10755003" w:rsidR="00A65A95" w:rsidRDefault="00A65A95" w:rsidP="00A65A95">
            <w:pPr>
              <w:jc w:val="center"/>
              <w:rPr>
                <w:rFonts w:ascii="Sylfaen" w:hAnsi="Sylfaen" w:cs="Calibri"/>
                <w:sz w:val="20"/>
                <w:szCs w:val="20"/>
              </w:rPr>
            </w:pPr>
            <w:r w:rsidRPr="001A25F9">
              <w:t>м3</w:t>
            </w:r>
          </w:p>
        </w:tc>
        <w:tc>
          <w:tcPr>
            <w:tcW w:w="900" w:type="dxa"/>
            <w:tcBorders>
              <w:top w:val="nil"/>
              <w:left w:val="nil"/>
              <w:bottom w:val="single" w:sz="4" w:space="0" w:color="auto"/>
              <w:right w:val="single" w:sz="4" w:space="0" w:color="auto"/>
            </w:tcBorders>
            <w:shd w:val="clear" w:color="auto" w:fill="auto"/>
          </w:tcPr>
          <w:p w14:paraId="30F7993E" w14:textId="7F8B2EEB" w:rsidR="00A65A95" w:rsidRDefault="00A65A95" w:rsidP="00A65A95">
            <w:pPr>
              <w:jc w:val="center"/>
              <w:rPr>
                <w:rFonts w:ascii="Sylfaen" w:hAnsi="Sylfaen" w:cs="Calibri"/>
                <w:sz w:val="20"/>
                <w:szCs w:val="20"/>
              </w:rPr>
            </w:pPr>
            <w:r w:rsidRPr="001A25F9">
              <w:t>2,50</w:t>
            </w:r>
          </w:p>
        </w:tc>
      </w:tr>
      <w:tr w:rsidR="00A65A95" w14:paraId="42925F89"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1EA3AFF0" w14:textId="1993F78B" w:rsidR="00A65A95" w:rsidRDefault="00A65A95" w:rsidP="00A65A95">
            <w:pPr>
              <w:jc w:val="center"/>
              <w:rPr>
                <w:rFonts w:ascii="Sylfaen" w:hAnsi="Sylfaen" w:cs="Calibri"/>
                <w:sz w:val="20"/>
                <w:szCs w:val="20"/>
              </w:rPr>
            </w:pPr>
            <w:r w:rsidRPr="001A25F9">
              <w:t>16</w:t>
            </w:r>
          </w:p>
        </w:tc>
        <w:tc>
          <w:tcPr>
            <w:tcW w:w="8298" w:type="dxa"/>
            <w:tcBorders>
              <w:top w:val="nil"/>
              <w:left w:val="nil"/>
              <w:bottom w:val="single" w:sz="4" w:space="0" w:color="auto"/>
              <w:right w:val="single" w:sz="4" w:space="0" w:color="auto"/>
            </w:tcBorders>
            <w:shd w:val="clear" w:color="auto" w:fill="auto"/>
          </w:tcPr>
          <w:p w14:paraId="08A14370" w14:textId="5C8C40DF" w:rsidR="00A65A95" w:rsidRDefault="00A65A95" w:rsidP="00A65A95">
            <w:pPr>
              <w:rPr>
                <w:rFonts w:ascii="Sylfaen" w:hAnsi="Sylfaen" w:cs="Calibri"/>
                <w:sz w:val="20"/>
                <w:szCs w:val="20"/>
              </w:rPr>
            </w:pPr>
            <w:r w:rsidRPr="001A25F9">
              <w:t>Обратная засыпка траншей и котлованов песком с уплотнением</w:t>
            </w:r>
          </w:p>
        </w:tc>
        <w:tc>
          <w:tcPr>
            <w:tcW w:w="656" w:type="dxa"/>
            <w:tcBorders>
              <w:top w:val="nil"/>
              <w:left w:val="nil"/>
              <w:bottom w:val="single" w:sz="4" w:space="0" w:color="auto"/>
              <w:right w:val="single" w:sz="4" w:space="0" w:color="auto"/>
            </w:tcBorders>
            <w:shd w:val="clear" w:color="auto" w:fill="auto"/>
          </w:tcPr>
          <w:p w14:paraId="2DA4CA79" w14:textId="0BA19FC1" w:rsidR="00A65A95" w:rsidRDefault="00A65A95" w:rsidP="00A65A95">
            <w:pPr>
              <w:jc w:val="center"/>
              <w:rPr>
                <w:rFonts w:ascii="Sylfaen" w:hAnsi="Sylfaen" w:cs="Calibri"/>
                <w:sz w:val="20"/>
                <w:szCs w:val="20"/>
              </w:rPr>
            </w:pPr>
            <w:r w:rsidRPr="001A25F9">
              <w:t>м3</w:t>
            </w:r>
          </w:p>
        </w:tc>
        <w:tc>
          <w:tcPr>
            <w:tcW w:w="900" w:type="dxa"/>
            <w:tcBorders>
              <w:top w:val="nil"/>
              <w:left w:val="nil"/>
              <w:bottom w:val="single" w:sz="4" w:space="0" w:color="auto"/>
              <w:right w:val="single" w:sz="4" w:space="0" w:color="auto"/>
            </w:tcBorders>
            <w:shd w:val="clear" w:color="auto" w:fill="auto"/>
          </w:tcPr>
          <w:p w14:paraId="25F852EF" w14:textId="527A6270" w:rsidR="00A65A95" w:rsidRDefault="00A65A95" w:rsidP="00A65A95">
            <w:pPr>
              <w:jc w:val="center"/>
              <w:rPr>
                <w:rFonts w:ascii="Sylfaen" w:hAnsi="Sylfaen" w:cs="Calibri"/>
                <w:sz w:val="20"/>
                <w:szCs w:val="20"/>
              </w:rPr>
            </w:pPr>
            <w:r w:rsidRPr="001A25F9">
              <w:t>195,00</w:t>
            </w:r>
          </w:p>
        </w:tc>
      </w:tr>
      <w:tr w:rsidR="00A65A95" w14:paraId="41851AC5" w14:textId="77777777" w:rsidTr="00FA0676">
        <w:trPr>
          <w:trHeight w:val="360"/>
        </w:trPr>
        <w:tc>
          <w:tcPr>
            <w:tcW w:w="486" w:type="dxa"/>
            <w:tcBorders>
              <w:top w:val="nil"/>
              <w:left w:val="single" w:sz="4" w:space="0" w:color="auto"/>
              <w:bottom w:val="single" w:sz="4" w:space="0" w:color="auto"/>
              <w:right w:val="single" w:sz="4" w:space="0" w:color="auto"/>
            </w:tcBorders>
            <w:shd w:val="clear" w:color="auto" w:fill="auto"/>
          </w:tcPr>
          <w:p w14:paraId="0467D3E7" w14:textId="3C1F4CC9" w:rsidR="00A65A95" w:rsidRDefault="00A65A95" w:rsidP="00A65A95">
            <w:pPr>
              <w:jc w:val="center"/>
              <w:rPr>
                <w:rFonts w:ascii="Sylfaen" w:hAnsi="Sylfaen" w:cs="Calibri"/>
                <w:sz w:val="20"/>
                <w:szCs w:val="20"/>
              </w:rPr>
            </w:pPr>
            <w:r w:rsidRPr="001A25F9">
              <w:t>17</w:t>
            </w:r>
          </w:p>
        </w:tc>
        <w:tc>
          <w:tcPr>
            <w:tcW w:w="8298" w:type="dxa"/>
            <w:tcBorders>
              <w:top w:val="nil"/>
              <w:left w:val="nil"/>
              <w:bottom w:val="single" w:sz="4" w:space="0" w:color="auto"/>
              <w:right w:val="single" w:sz="4" w:space="0" w:color="auto"/>
            </w:tcBorders>
            <w:shd w:val="clear" w:color="auto" w:fill="auto"/>
          </w:tcPr>
          <w:p w14:paraId="1E390330" w14:textId="17D19CA7" w:rsidR="00A65A95" w:rsidRDefault="00A65A95" w:rsidP="00A65A95">
            <w:pPr>
              <w:rPr>
                <w:rFonts w:ascii="Sylfaen" w:hAnsi="Sylfaen" w:cs="Calibri"/>
                <w:sz w:val="20"/>
                <w:szCs w:val="20"/>
              </w:rPr>
            </w:pPr>
            <w:r w:rsidRPr="001A25F9">
              <w:t>Устройство щебеночного основания толщиной h=15см</w:t>
            </w:r>
          </w:p>
        </w:tc>
        <w:tc>
          <w:tcPr>
            <w:tcW w:w="656" w:type="dxa"/>
            <w:tcBorders>
              <w:top w:val="nil"/>
              <w:left w:val="nil"/>
              <w:bottom w:val="single" w:sz="4" w:space="0" w:color="auto"/>
              <w:right w:val="single" w:sz="4" w:space="0" w:color="auto"/>
            </w:tcBorders>
            <w:shd w:val="clear" w:color="auto" w:fill="auto"/>
          </w:tcPr>
          <w:p w14:paraId="0C3BF9BE" w14:textId="5F738024" w:rsidR="00A65A95" w:rsidRDefault="00A65A95" w:rsidP="00A65A95">
            <w:pPr>
              <w:jc w:val="center"/>
              <w:rPr>
                <w:rFonts w:ascii="Sylfaen" w:hAnsi="Sylfaen" w:cs="Calibri"/>
                <w:sz w:val="20"/>
                <w:szCs w:val="20"/>
              </w:rPr>
            </w:pPr>
            <w:r w:rsidRPr="001A25F9">
              <w:t>м2</w:t>
            </w:r>
          </w:p>
        </w:tc>
        <w:tc>
          <w:tcPr>
            <w:tcW w:w="900" w:type="dxa"/>
            <w:tcBorders>
              <w:top w:val="nil"/>
              <w:left w:val="nil"/>
              <w:bottom w:val="single" w:sz="4" w:space="0" w:color="auto"/>
              <w:right w:val="single" w:sz="4" w:space="0" w:color="auto"/>
            </w:tcBorders>
            <w:shd w:val="clear" w:color="auto" w:fill="auto"/>
          </w:tcPr>
          <w:p w14:paraId="73E8B56D" w14:textId="6D07DE3C" w:rsidR="00A65A95" w:rsidRDefault="00A65A95" w:rsidP="00A65A95">
            <w:pPr>
              <w:jc w:val="center"/>
              <w:rPr>
                <w:rFonts w:ascii="Sylfaen" w:hAnsi="Sylfaen" w:cs="Calibri"/>
                <w:sz w:val="20"/>
                <w:szCs w:val="20"/>
              </w:rPr>
            </w:pPr>
            <w:r w:rsidRPr="001A25F9">
              <w:t>104,0</w:t>
            </w:r>
          </w:p>
        </w:tc>
      </w:tr>
      <w:tr w:rsidR="00A65A95" w14:paraId="4BD276D5"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2A60E14B" w14:textId="61E598FC" w:rsidR="00A65A95" w:rsidRDefault="00A65A95" w:rsidP="00A65A95">
            <w:pPr>
              <w:jc w:val="center"/>
              <w:rPr>
                <w:rFonts w:ascii="Sylfaen" w:hAnsi="Sylfaen" w:cs="Calibri"/>
                <w:sz w:val="20"/>
                <w:szCs w:val="20"/>
              </w:rPr>
            </w:pPr>
            <w:r w:rsidRPr="001A25F9">
              <w:t>18</w:t>
            </w:r>
          </w:p>
        </w:tc>
        <w:tc>
          <w:tcPr>
            <w:tcW w:w="8298" w:type="dxa"/>
            <w:tcBorders>
              <w:top w:val="nil"/>
              <w:left w:val="nil"/>
              <w:bottom w:val="single" w:sz="4" w:space="0" w:color="auto"/>
              <w:right w:val="single" w:sz="4" w:space="0" w:color="auto"/>
            </w:tcBorders>
            <w:shd w:val="clear" w:color="auto" w:fill="auto"/>
          </w:tcPr>
          <w:p w14:paraId="61AFB909" w14:textId="402AD8AF" w:rsidR="00A65A95" w:rsidRDefault="00A65A95" w:rsidP="00A65A95">
            <w:pPr>
              <w:rPr>
                <w:rFonts w:ascii="Sylfaen" w:hAnsi="Sylfaen" w:cs="Calibri"/>
                <w:sz w:val="20"/>
                <w:szCs w:val="20"/>
              </w:rPr>
            </w:pPr>
            <w:r w:rsidRPr="001A25F9">
              <w:t>Устройство крупнозернистого асфальтобетонного покрытия толщиной h=6см</w:t>
            </w:r>
          </w:p>
        </w:tc>
        <w:tc>
          <w:tcPr>
            <w:tcW w:w="656" w:type="dxa"/>
            <w:tcBorders>
              <w:top w:val="nil"/>
              <w:left w:val="nil"/>
              <w:bottom w:val="single" w:sz="4" w:space="0" w:color="auto"/>
              <w:right w:val="single" w:sz="4" w:space="0" w:color="auto"/>
            </w:tcBorders>
            <w:shd w:val="clear" w:color="auto" w:fill="auto"/>
          </w:tcPr>
          <w:p w14:paraId="2D5A705A" w14:textId="46C782F2" w:rsidR="00A65A95" w:rsidRDefault="00A65A95" w:rsidP="00A65A95">
            <w:pPr>
              <w:jc w:val="center"/>
              <w:rPr>
                <w:rFonts w:ascii="Sylfaen" w:hAnsi="Sylfaen" w:cs="Calibri"/>
                <w:sz w:val="20"/>
                <w:szCs w:val="20"/>
              </w:rPr>
            </w:pPr>
            <w:r w:rsidRPr="001A25F9">
              <w:t>м2</w:t>
            </w:r>
          </w:p>
        </w:tc>
        <w:tc>
          <w:tcPr>
            <w:tcW w:w="900" w:type="dxa"/>
            <w:tcBorders>
              <w:top w:val="nil"/>
              <w:left w:val="nil"/>
              <w:bottom w:val="single" w:sz="4" w:space="0" w:color="auto"/>
              <w:right w:val="single" w:sz="4" w:space="0" w:color="auto"/>
            </w:tcBorders>
            <w:shd w:val="clear" w:color="auto" w:fill="auto"/>
          </w:tcPr>
          <w:p w14:paraId="0194FD9F" w14:textId="6EF761CA" w:rsidR="00A65A95" w:rsidRDefault="00A65A95" w:rsidP="00A65A95">
            <w:pPr>
              <w:jc w:val="center"/>
              <w:rPr>
                <w:rFonts w:ascii="Sylfaen" w:hAnsi="Sylfaen" w:cs="Calibri"/>
                <w:sz w:val="20"/>
                <w:szCs w:val="20"/>
              </w:rPr>
            </w:pPr>
            <w:r w:rsidRPr="001A25F9">
              <w:t>104,0</w:t>
            </w:r>
          </w:p>
        </w:tc>
      </w:tr>
      <w:tr w:rsidR="00A65A95" w14:paraId="3BD39845"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64259A73" w14:textId="236F8775" w:rsidR="00A65A95" w:rsidRDefault="00A65A95" w:rsidP="00A65A95">
            <w:pPr>
              <w:jc w:val="center"/>
              <w:rPr>
                <w:rFonts w:ascii="Sylfaen" w:hAnsi="Sylfaen" w:cs="Calibri"/>
                <w:sz w:val="20"/>
                <w:szCs w:val="20"/>
              </w:rPr>
            </w:pPr>
            <w:r w:rsidRPr="001A25F9">
              <w:t>19</w:t>
            </w:r>
          </w:p>
        </w:tc>
        <w:tc>
          <w:tcPr>
            <w:tcW w:w="8298" w:type="dxa"/>
            <w:tcBorders>
              <w:top w:val="nil"/>
              <w:left w:val="nil"/>
              <w:bottom w:val="single" w:sz="4" w:space="0" w:color="auto"/>
              <w:right w:val="single" w:sz="4" w:space="0" w:color="auto"/>
            </w:tcBorders>
            <w:shd w:val="clear" w:color="auto" w:fill="auto"/>
          </w:tcPr>
          <w:p w14:paraId="11A3279D" w14:textId="08AC5DC3" w:rsidR="00A65A95" w:rsidRDefault="00A65A95" w:rsidP="00A65A95">
            <w:pPr>
              <w:rPr>
                <w:rFonts w:ascii="Sylfaen" w:hAnsi="Sylfaen" w:cs="Calibri"/>
                <w:sz w:val="20"/>
                <w:szCs w:val="20"/>
              </w:rPr>
            </w:pPr>
            <w:r w:rsidRPr="001A25F9">
              <w:t>Устройство мелкозернистого асфальтобетонного покрытия толщиной h=4см</w:t>
            </w:r>
          </w:p>
        </w:tc>
        <w:tc>
          <w:tcPr>
            <w:tcW w:w="656" w:type="dxa"/>
            <w:tcBorders>
              <w:top w:val="nil"/>
              <w:left w:val="nil"/>
              <w:bottom w:val="single" w:sz="4" w:space="0" w:color="auto"/>
              <w:right w:val="single" w:sz="4" w:space="0" w:color="auto"/>
            </w:tcBorders>
            <w:shd w:val="clear" w:color="auto" w:fill="auto"/>
          </w:tcPr>
          <w:p w14:paraId="3B3372D9" w14:textId="5795B58A" w:rsidR="00A65A95" w:rsidRDefault="00A65A95" w:rsidP="00A65A95">
            <w:pPr>
              <w:jc w:val="center"/>
              <w:rPr>
                <w:rFonts w:ascii="Sylfaen" w:hAnsi="Sylfaen" w:cs="Calibri"/>
                <w:sz w:val="20"/>
                <w:szCs w:val="20"/>
              </w:rPr>
            </w:pPr>
            <w:r w:rsidRPr="001A25F9">
              <w:t>м2</w:t>
            </w:r>
          </w:p>
        </w:tc>
        <w:tc>
          <w:tcPr>
            <w:tcW w:w="900" w:type="dxa"/>
            <w:tcBorders>
              <w:top w:val="nil"/>
              <w:left w:val="nil"/>
              <w:bottom w:val="single" w:sz="4" w:space="0" w:color="auto"/>
              <w:right w:val="single" w:sz="4" w:space="0" w:color="auto"/>
            </w:tcBorders>
            <w:shd w:val="clear" w:color="auto" w:fill="auto"/>
          </w:tcPr>
          <w:p w14:paraId="3FC9CD3E" w14:textId="256255B6" w:rsidR="00A65A95" w:rsidRDefault="00A65A95" w:rsidP="00A65A95">
            <w:pPr>
              <w:jc w:val="center"/>
              <w:rPr>
                <w:rFonts w:ascii="Sylfaen" w:hAnsi="Sylfaen" w:cs="Calibri"/>
                <w:sz w:val="20"/>
                <w:szCs w:val="20"/>
              </w:rPr>
            </w:pPr>
            <w:r w:rsidRPr="001A25F9">
              <w:t>104,0</w:t>
            </w:r>
          </w:p>
        </w:tc>
      </w:tr>
      <w:tr w:rsidR="00A65A95" w14:paraId="7EE12A76"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3F855340" w14:textId="487EF425" w:rsidR="00A65A95" w:rsidRDefault="00A65A95" w:rsidP="00A65A95">
            <w:pPr>
              <w:jc w:val="center"/>
              <w:rPr>
                <w:rFonts w:ascii="Sylfaen" w:hAnsi="Sylfaen" w:cs="Calibri"/>
                <w:sz w:val="20"/>
                <w:szCs w:val="20"/>
              </w:rPr>
            </w:pPr>
            <w:r w:rsidRPr="001A25F9">
              <w:t>I.2</w:t>
            </w:r>
          </w:p>
        </w:tc>
        <w:tc>
          <w:tcPr>
            <w:tcW w:w="8298" w:type="dxa"/>
            <w:tcBorders>
              <w:top w:val="nil"/>
              <w:left w:val="nil"/>
              <w:bottom w:val="single" w:sz="4" w:space="0" w:color="auto"/>
              <w:right w:val="single" w:sz="4" w:space="0" w:color="auto"/>
            </w:tcBorders>
            <w:shd w:val="clear" w:color="auto" w:fill="auto"/>
          </w:tcPr>
          <w:p w14:paraId="78D7A353" w14:textId="4968FECA" w:rsidR="00A65A95" w:rsidRDefault="00A65A95" w:rsidP="00A65A95">
            <w:pPr>
              <w:rPr>
                <w:rFonts w:ascii="Sylfaen" w:hAnsi="Sylfaen" w:cs="Calibri"/>
                <w:sz w:val="20"/>
                <w:szCs w:val="20"/>
              </w:rPr>
            </w:pPr>
            <w:r w:rsidRPr="001A25F9">
              <w:t>Технологические работы по канализационной линии</w:t>
            </w:r>
          </w:p>
        </w:tc>
        <w:tc>
          <w:tcPr>
            <w:tcW w:w="656" w:type="dxa"/>
            <w:tcBorders>
              <w:top w:val="nil"/>
              <w:left w:val="nil"/>
              <w:bottom w:val="single" w:sz="4" w:space="0" w:color="auto"/>
              <w:right w:val="single" w:sz="4" w:space="0" w:color="auto"/>
            </w:tcBorders>
            <w:shd w:val="clear" w:color="auto" w:fill="auto"/>
          </w:tcPr>
          <w:p w14:paraId="03A1A8A2" w14:textId="7E299195" w:rsidR="00A65A95" w:rsidRDefault="00A65A95" w:rsidP="00A65A95">
            <w:pPr>
              <w:jc w:val="center"/>
              <w:rPr>
                <w:rFonts w:ascii="Sylfaen" w:hAnsi="Sylfaen" w:cs="Calibri"/>
                <w:sz w:val="20"/>
                <w:szCs w:val="20"/>
              </w:rPr>
            </w:pPr>
          </w:p>
        </w:tc>
        <w:tc>
          <w:tcPr>
            <w:tcW w:w="900" w:type="dxa"/>
            <w:tcBorders>
              <w:top w:val="nil"/>
              <w:left w:val="nil"/>
              <w:bottom w:val="single" w:sz="4" w:space="0" w:color="auto"/>
              <w:right w:val="single" w:sz="4" w:space="0" w:color="auto"/>
            </w:tcBorders>
            <w:shd w:val="clear" w:color="auto" w:fill="auto"/>
          </w:tcPr>
          <w:p w14:paraId="6BCEFD88" w14:textId="4ABE35FA" w:rsidR="00A65A95" w:rsidRDefault="00A65A95" w:rsidP="00A65A95">
            <w:pPr>
              <w:jc w:val="center"/>
              <w:rPr>
                <w:rFonts w:ascii="Sylfaen" w:hAnsi="Sylfaen" w:cs="Calibri"/>
                <w:sz w:val="20"/>
                <w:szCs w:val="20"/>
              </w:rPr>
            </w:pPr>
          </w:p>
        </w:tc>
      </w:tr>
      <w:tr w:rsidR="00A65A95" w14:paraId="771EDD4F" w14:textId="77777777" w:rsidTr="00FA0676">
        <w:trPr>
          <w:trHeight w:val="480"/>
        </w:trPr>
        <w:tc>
          <w:tcPr>
            <w:tcW w:w="9440" w:type="dxa"/>
            <w:gridSpan w:val="3"/>
            <w:tcBorders>
              <w:top w:val="single" w:sz="4" w:space="0" w:color="auto"/>
              <w:left w:val="single" w:sz="4" w:space="0" w:color="auto"/>
              <w:bottom w:val="single" w:sz="4" w:space="0" w:color="auto"/>
              <w:right w:val="single" w:sz="4" w:space="0" w:color="auto"/>
            </w:tcBorders>
            <w:shd w:val="clear" w:color="auto" w:fill="auto"/>
          </w:tcPr>
          <w:p w14:paraId="1F26EBFA" w14:textId="5C0372EF" w:rsidR="00A65A95" w:rsidRDefault="00A65A95" w:rsidP="00A65A95">
            <w:pPr>
              <w:jc w:val="center"/>
              <w:rPr>
                <w:rFonts w:ascii="Sylfaen" w:hAnsi="Sylfaen" w:cs="Calibri"/>
                <w:b/>
                <w:bCs/>
                <w:i/>
                <w:iCs/>
                <w:sz w:val="20"/>
                <w:szCs w:val="20"/>
              </w:rPr>
            </w:pPr>
            <w:r w:rsidRPr="001A25F9">
              <w:t>1</w:t>
            </w:r>
          </w:p>
        </w:tc>
        <w:tc>
          <w:tcPr>
            <w:tcW w:w="900" w:type="dxa"/>
            <w:tcBorders>
              <w:top w:val="nil"/>
              <w:left w:val="nil"/>
              <w:bottom w:val="single" w:sz="4" w:space="0" w:color="auto"/>
              <w:right w:val="single" w:sz="4" w:space="0" w:color="auto"/>
            </w:tcBorders>
            <w:shd w:val="clear" w:color="auto" w:fill="auto"/>
          </w:tcPr>
          <w:p w14:paraId="33379A15" w14:textId="0B5D15B7" w:rsidR="00A65A95" w:rsidRDefault="00A65A95" w:rsidP="00A65A95">
            <w:pPr>
              <w:jc w:val="center"/>
              <w:rPr>
                <w:rFonts w:ascii="Sylfaen" w:hAnsi="Sylfaen" w:cs="Calibri"/>
                <w:sz w:val="20"/>
                <w:szCs w:val="20"/>
              </w:rPr>
            </w:pPr>
            <w:r w:rsidRPr="001A25F9">
              <w:t>Монтаж и испытание полиэтиленовых гофрированных труб DN200(GF) SN8</w:t>
            </w:r>
          </w:p>
        </w:tc>
      </w:tr>
      <w:tr w:rsidR="00A65A95" w14:paraId="54040D5C" w14:textId="77777777" w:rsidTr="00FA0676">
        <w:trPr>
          <w:trHeight w:val="900"/>
        </w:trPr>
        <w:tc>
          <w:tcPr>
            <w:tcW w:w="486" w:type="dxa"/>
            <w:tcBorders>
              <w:top w:val="nil"/>
              <w:left w:val="single" w:sz="4" w:space="0" w:color="auto"/>
              <w:bottom w:val="single" w:sz="4" w:space="0" w:color="auto"/>
              <w:right w:val="single" w:sz="4" w:space="0" w:color="auto"/>
            </w:tcBorders>
            <w:shd w:val="clear" w:color="auto" w:fill="auto"/>
          </w:tcPr>
          <w:p w14:paraId="761D1D0D" w14:textId="0D16CD9F" w:rsidR="00A65A95" w:rsidRDefault="00A65A95" w:rsidP="00A65A95">
            <w:pPr>
              <w:jc w:val="center"/>
              <w:rPr>
                <w:rFonts w:ascii="Sylfaen" w:hAnsi="Sylfaen" w:cs="Calibri"/>
                <w:sz w:val="20"/>
                <w:szCs w:val="20"/>
              </w:rPr>
            </w:pPr>
            <w:r w:rsidRPr="001A25F9">
              <w:t>I.3</w:t>
            </w:r>
          </w:p>
        </w:tc>
        <w:tc>
          <w:tcPr>
            <w:tcW w:w="8298" w:type="dxa"/>
            <w:tcBorders>
              <w:top w:val="nil"/>
              <w:left w:val="nil"/>
              <w:bottom w:val="single" w:sz="4" w:space="0" w:color="auto"/>
              <w:right w:val="single" w:sz="4" w:space="0" w:color="auto"/>
            </w:tcBorders>
            <w:shd w:val="clear" w:color="auto" w:fill="auto"/>
          </w:tcPr>
          <w:p w14:paraId="55F07794" w14:textId="3EDB12D2" w:rsidR="00A65A95" w:rsidRDefault="00A65A95" w:rsidP="00A65A95">
            <w:pPr>
              <w:rPr>
                <w:rFonts w:ascii="Sylfaen" w:hAnsi="Sylfaen" w:cs="Calibri"/>
                <w:sz w:val="20"/>
                <w:szCs w:val="20"/>
              </w:rPr>
            </w:pPr>
            <w:r w:rsidRPr="001A25F9">
              <w:t>Строительные работы по канализационной линии</w:t>
            </w:r>
          </w:p>
        </w:tc>
        <w:tc>
          <w:tcPr>
            <w:tcW w:w="656" w:type="dxa"/>
            <w:tcBorders>
              <w:top w:val="nil"/>
              <w:left w:val="nil"/>
              <w:bottom w:val="single" w:sz="4" w:space="0" w:color="auto"/>
              <w:right w:val="single" w:sz="4" w:space="0" w:color="auto"/>
            </w:tcBorders>
            <w:shd w:val="clear" w:color="auto" w:fill="auto"/>
          </w:tcPr>
          <w:p w14:paraId="05284C59" w14:textId="2894A8F7" w:rsidR="00A65A95" w:rsidRDefault="00A65A95" w:rsidP="00A65A95">
            <w:pPr>
              <w:jc w:val="center"/>
              <w:rPr>
                <w:rFonts w:ascii="Sylfaen" w:hAnsi="Sylfaen" w:cs="Calibri"/>
                <w:sz w:val="20"/>
                <w:szCs w:val="20"/>
              </w:rPr>
            </w:pPr>
          </w:p>
        </w:tc>
        <w:tc>
          <w:tcPr>
            <w:tcW w:w="900" w:type="dxa"/>
            <w:tcBorders>
              <w:top w:val="nil"/>
              <w:left w:val="nil"/>
              <w:bottom w:val="single" w:sz="4" w:space="0" w:color="auto"/>
              <w:right w:val="single" w:sz="4" w:space="0" w:color="auto"/>
            </w:tcBorders>
            <w:shd w:val="clear" w:color="auto" w:fill="auto"/>
          </w:tcPr>
          <w:p w14:paraId="7605B52A" w14:textId="5593F7C2" w:rsidR="00A65A95" w:rsidRDefault="00A65A95" w:rsidP="00A65A95">
            <w:pPr>
              <w:jc w:val="center"/>
              <w:rPr>
                <w:rFonts w:ascii="Sylfaen" w:hAnsi="Sylfaen" w:cs="Calibri"/>
                <w:sz w:val="20"/>
                <w:szCs w:val="20"/>
              </w:rPr>
            </w:pPr>
          </w:p>
        </w:tc>
      </w:tr>
      <w:tr w:rsidR="00A65A95" w14:paraId="0719D63C" w14:textId="77777777" w:rsidTr="00FA0676">
        <w:trPr>
          <w:trHeight w:val="540"/>
        </w:trPr>
        <w:tc>
          <w:tcPr>
            <w:tcW w:w="9440" w:type="dxa"/>
            <w:gridSpan w:val="3"/>
            <w:tcBorders>
              <w:top w:val="single" w:sz="4" w:space="0" w:color="auto"/>
              <w:left w:val="single" w:sz="4" w:space="0" w:color="auto"/>
              <w:bottom w:val="single" w:sz="4" w:space="0" w:color="auto"/>
              <w:right w:val="single" w:sz="4" w:space="0" w:color="auto"/>
            </w:tcBorders>
            <w:shd w:val="clear" w:color="auto" w:fill="auto"/>
          </w:tcPr>
          <w:p w14:paraId="3A815B10" w14:textId="756DD5C2" w:rsidR="00A65A95" w:rsidRDefault="00A65A95" w:rsidP="00A65A95">
            <w:pPr>
              <w:jc w:val="center"/>
              <w:rPr>
                <w:rFonts w:ascii="Sylfaen" w:hAnsi="Sylfaen" w:cs="Calibri"/>
                <w:b/>
                <w:bCs/>
                <w:i/>
                <w:iCs/>
                <w:sz w:val="20"/>
                <w:szCs w:val="20"/>
              </w:rPr>
            </w:pPr>
            <w:r w:rsidRPr="001A25F9">
              <w:t>Ж/б смотровые колодцы (НКХ-1), D=1.50 м</w:t>
            </w:r>
          </w:p>
        </w:tc>
        <w:tc>
          <w:tcPr>
            <w:tcW w:w="900" w:type="dxa"/>
            <w:tcBorders>
              <w:top w:val="nil"/>
              <w:left w:val="nil"/>
              <w:bottom w:val="single" w:sz="4" w:space="0" w:color="auto"/>
              <w:right w:val="single" w:sz="4" w:space="0" w:color="auto"/>
            </w:tcBorders>
            <w:shd w:val="clear" w:color="auto" w:fill="auto"/>
          </w:tcPr>
          <w:p w14:paraId="0F8F4A16" w14:textId="401DACA5" w:rsidR="00A65A95" w:rsidRDefault="00A65A95" w:rsidP="00A65A95">
            <w:pPr>
              <w:jc w:val="center"/>
              <w:rPr>
                <w:rFonts w:ascii="Sylfaen" w:hAnsi="Sylfaen" w:cs="Calibri"/>
                <w:sz w:val="20"/>
                <w:szCs w:val="20"/>
              </w:rPr>
            </w:pPr>
          </w:p>
        </w:tc>
      </w:tr>
      <w:tr w:rsidR="00A65A95" w14:paraId="39056488" w14:textId="77777777" w:rsidTr="00FA0676">
        <w:trPr>
          <w:trHeight w:val="300"/>
        </w:trPr>
        <w:tc>
          <w:tcPr>
            <w:tcW w:w="9440" w:type="dxa"/>
            <w:gridSpan w:val="3"/>
            <w:tcBorders>
              <w:top w:val="single" w:sz="4" w:space="0" w:color="auto"/>
              <w:left w:val="single" w:sz="4" w:space="0" w:color="auto"/>
              <w:bottom w:val="single" w:sz="4" w:space="0" w:color="auto"/>
              <w:right w:val="single" w:sz="4" w:space="0" w:color="auto"/>
            </w:tcBorders>
            <w:shd w:val="clear" w:color="auto" w:fill="auto"/>
          </w:tcPr>
          <w:p w14:paraId="053C5DAB" w14:textId="11AE5AA8" w:rsidR="00A65A95" w:rsidRDefault="00A65A95" w:rsidP="00A65A95">
            <w:pPr>
              <w:jc w:val="center"/>
              <w:rPr>
                <w:rFonts w:ascii="Sylfaen" w:hAnsi="Sylfaen" w:cs="Calibri"/>
                <w:b/>
                <w:bCs/>
                <w:i/>
                <w:iCs/>
                <w:sz w:val="20"/>
                <w:szCs w:val="20"/>
              </w:rPr>
            </w:pPr>
            <w:r w:rsidRPr="001A25F9">
              <w:t>1</w:t>
            </w:r>
          </w:p>
        </w:tc>
        <w:tc>
          <w:tcPr>
            <w:tcW w:w="900" w:type="dxa"/>
            <w:tcBorders>
              <w:top w:val="nil"/>
              <w:left w:val="nil"/>
              <w:bottom w:val="single" w:sz="4" w:space="0" w:color="auto"/>
              <w:right w:val="single" w:sz="4" w:space="0" w:color="auto"/>
            </w:tcBorders>
            <w:shd w:val="clear" w:color="auto" w:fill="auto"/>
          </w:tcPr>
          <w:p w14:paraId="77E2207D" w14:textId="68D89726" w:rsidR="00A65A95" w:rsidRDefault="00A65A95" w:rsidP="00A65A95">
            <w:pPr>
              <w:jc w:val="center"/>
              <w:rPr>
                <w:rFonts w:ascii="Sylfaen" w:hAnsi="Sylfaen" w:cs="Calibri"/>
                <w:sz w:val="20"/>
                <w:szCs w:val="20"/>
              </w:rPr>
            </w:pPr>
            <w:r w:rsidRPr="001A25F9">
              <w:t>Устройство подготовительного слоя из бетона класса B7.5 толщиной h=10см</w:t>
            </w:r>
          </w:p>
        </w:tc>
      </w:tr>
      <w:tr w:rsidR="00A65A95" w14:paraId="6D19D9F4" w14:textId="77777777" w:rsidTr="00FA0676">
        <w:trPr>
          <w:trHeight w:val="510"/>
        </w:trPr>
        <w:tc>
          <w:tcPr>
            <w:tcW w:w="486" w:type="dxa"/>
            <w:tcBorders>
              <w:top w:val="nil"/>
              <w:left w:val="single" w:sz="4" w:space="0" w:color="auto"/>
              <w:bottom w:val="single" w:sz="4" w:space="0" w:color="auto"/>
              <w:right w:val="single" w:sz="4" w:space="0" w:color="auto"/>
            </w:tcBorders>
            <w:shd w:val="clear" w:color="auto" w:fill="auto"/>
          </w:tcPr>
          <w:p w14:paraId="1EEE7878" w14:textId="582B8EE1" w:rsidR="00A65A95" w:rsidRDefault="00A65A95" w:rsidP="00A65A95">
            <w:pPr>
              <w:jc w:val="center"/>
              <w:rPr>
                <w:rFonts w:ascii="Sylfaen" w:hAnsi="Sylfaen" w:cs="Calibri"/>
                <w:sz w:val="20"/>
                <w:szCs w:val="20"/>
              </w:rPr>
            </w:pPr>
            <w:r w:rsidRPr="001A25F9">
              <w:t>2</w:t>
            </w:r>
          </w:p>
        </w:tc>
        <w:tc>
          <w:tcPr>
            <w:tcW w:w="8298" w:type="dxa"/>
            <w:tcBorders>
              <w:top w:val="nil"/>
              <w:left w:val="nil"/>
              <w:bottom w:val="single" w:sz="4" w:space="0" w:color="auto"/>
              <w:right w:val="single" w:sz="4" w:space="0" w:color="auto"/>
            </w:tcBorders>
            <w:shd w:val="clear" w:color="auto" w:fill="auto"/>
          </w:tcPr>
          <w:p w14:paraId="3D905CE0" w14:textId="1A15342B" w:rsidR="00A65A95" w:rsidRDefault="00A65A95" w:rsidP="00A65A95">
            <w:pPr>
              <w:rPr>
                <w:rFonts w:ascii="Sylfaen" w:hAnsi="Sylfaen" w:cs="Calibri"/>
                <w:sz w:val="20"/>
                <w:szCs w:val="20"/>
              </w:rPr>
            </w:pPr>
            <w:r w:rsidRPr="001A25F9">
              <w:t xml:space="preserve">Устройство бетонного лотка из бетона класса B12.5 с </w:t>
            </w:r>
            <w:proofErr w:type="spellStart"/>
            <w:r w:rsidRPr="001A25F9">
              <w:t>железнением</w:t>
            </w:r>
            <w:proofErr w:type="spellEnd"/>
            <w:r w:rsidRPr="001A25F9">
              <w:t xml:space="preserve"> поверхности</w:t>
            </w:r>
          </w:p>
        </w:tc>
        <w:tc>
          <w:tcPr>
            <w:tcW w:w="656" w:type="dxa"/>
            <w:tcBorders>
              <w:top w:val="nil"/>
              <w:left w:val="nil"/>
              <w:bottom w:val="single" w:sz="4" w:space="0" w:color="auto"/>
              <w:right w:val="single" w:sz="4" w:space="0" w:color="auto"/>
            </w:tcBorders>
            <w:shd w:val="clear" w:color="auto" w:fill="auto"/>
          </w:tcPr>
          <w:p w14:paraId="6647C993" w14:textId="3A7F14B6" w:rsidR="00A65A95" w:rsidRDefault="00A65A95" w:rsidP="00A65A95">
            <w:pPr>
              <w:jc w:val="center"/>
              <w:rPr>
                <w:rFonts w:ascii="Sylfaen" w:hAnsi="Sylfaen" w:cs="Calibri"/>
                <w:sz w:val="20"/>
                <w:szCs w:val="20"/>
              </w:rPr>
            </w:pPr>
            <w:r w:rsidRPr="001A25F9">
              <w:t>м3</w:t>
            </w:r>
          </w:p>
        </w:tc>
        <w:tc>
          <w:tcPr>
            <w:tcW w:w="900" w:type="dxa"/>
            <w:tcBorders>
              <w:top w:val="nil"/>
              <w:left w:val="nil"/>
              <w:bottom w:val="single" w:sz="4" w:space="0" w:color="auto"/>
              <w:right w:val="single" w:sz="4" w:space="0" w:color="auto"/>
            </w:tcBorders>
            <w:shd w:val="clear" w:color="auto" w:fill="auto"/>
          </w:tcPr>
          <w:p w14:paraId="6B0D0230" w14:textId="384A61B6" w:rsidR="00A65A95" w:rsidRDefault="00A65A95" w:rsidP="00A65A95">
            <w:pPr>
              <w:jc w:val="center"/>
              <w:rPr>
                <w:rFonts w:ascii="Sylfaen" w:hAnsi="Sylfaen" w:cs="Calibri"/>
                <w:sz w:val="20"/>
                <w:szCs w:val="20"/>
              </w:rPr>
            </w:pPr>
            <w:r w:rsidRPr="001A25F9">
              <w:t>2,00</w:t>
            </w:r>
          </w:p>
        </w:tc>
      </w:tr>
      <w:tr w:rsidR="00A65A95" w14:paraId="008CC53B" w14:textId="77777777" w:rsidTr="00FA0676">
        <w:trPr>
          <w:trHeight w:val="465"/>
        </w:trPr>
        <w:tc>
          <w:tcPr>
            <w:tcW w:w="486" w:type="dxa"/>
            <w:tcBorders>
              <w:top w:val="nil"/>
              <w:left w:val="single" w:sz="4" w:space="0" w:color="auto"/>
              <w:bottom w:val="single" w:sz="4" w:space="0" w:color="auto"/>
              <w:right w:val="single" w:sz="4" w:space="0" w:color="auto"/>
            </w:tcBorders>
            <w:shd w:val="clear" w:color="auto" w:fill="auto"/>
          </w:tcPr>
          <w:p w14:paraId="13CB62D9" w14:textId="1893438F" w:rsidR="00A65A95" w:rsidRDefault="00A65A95" w:rsidP="00A65A95">
            <w:pPr>
              <w:jc w:val="center"/>
              <w:rPr>
                <w:rFonts w:ascii="Sylfaen" w:hAnsi="Sylfaen" w:cs="Calibri"/>
                <w:sz w:val="20"/>
                <w:szCs w:val="20"/>
              </w:rPr>
            </w:pPr>
            <w:r w:rsidRPr="001A25F9">
              <w:t>3</w:t>
            </w:r>
          </w:p>
        </w:tc>
        <w:tc>
          <w:tcPr>
            <w:tcW w:w="8298" w:type="dxa"/>
            <w:tcBorders>
              <w:top w:val="nil"/>
              <w:left w:val="nil"/>
              <w:bottom w:val="single" w:sz="4" w:space="0" w:color="auto"/>
              <w:right w:val="single" w:sz="4" w:space="0" w:color="auto"/>
            </w:tcBorders>
            <w:shd w:val="clear" w:color="auto" w:fill="auto"/>
          </w:tcPr>
          <w:p w14:paraId="7C9BE663" w14:textId="64938084" w:rsidR="00A65A95" w:rsidRDefault="00A65A95" w:rsidP="00A65A95">
            <w:pPr>
              <w:rPr>
                <w:rFonts w:ascii="Sylfaen" w:hAnsi="Sylfaen" w:cs="Calibri"/>
                <w:sz w:val="20"/>
                <w:szCs w:val="20"/>
              </w:rPr>
            </w:pPr>
            <w:r w:rsidRPr="001A25F9">
              <w:t>Строительство колодца из сборных ж/б элементов диаметром D=1.5м</w:t>
            </w:r>
          </w:p>
        </w:tc>
        <w:tc>
          <w:tcPr>
            <w:tcW w:w="656" w:type="dxa"/>
            <w:tcBorders>
              <w:top w:val="nil"/>
              <w:left w:val="nil"/>
              <w:bottom w:val="single" w:sz="4" w:space="0" w:color="auto"/>
              <w:right w:val="single" w:sz="4" w:space="0" w:color="auto"/>
            </w:tcBorders>
            <w:shd w:val="clear" w:color="auto" w:fill="auto"/>
          </w:tcPr>
          <w:p w14:paraId="03E24FB7" w14:textId="09B6314E" w:rsidR="00A65A95" w:rsidRDefault="00A65A95" w:rsidP="00A65A95">
            <w:pPr>
              <w:jc w:val="center"/>
              <w:rPr>
                <w:rFonts w:ascii="Sylfaen" w:hAnsi="Sylfaen" w:cs="Calibri"/>
                <w:sz w:val="20"/>
                <w:szCs w:val="20"/>
              </w:rPr>
            </w:pPr>
            <w:r w:rsidRPr="001A25F9">
              <w:t>м3</w:t>
            </w:r>
          </w:p>
        </w:tc>
        <w:tc>
          <w:tcPr>
            <w:tcW w:w="900" w:type="dxa"/>
            <w:tcBorders>
              <w:top w:val="nil"/>
              <w:left w:val="nil"/>
              <w:bottom w:val="single" w:sz="4" w:space="0" w:color="auto"/>
              <w:right w:val="single" w:sz="4" w:space="0" w:color="auto"/>
            </w:tcBorders>
            <w:shd w:val="clear" w:color="auto" w:fill="auto"/>
          </w:tcPr>
          <w:p w14:paraId="1C18DAC0" w14:textId="2D8E3FA6" w:rsidR="00A65A95" w:rsidRDefault="00A65A95" w:rsidP="00A65A95">
            <w:pPr>
              <w:jc w:val="center"/>
              <w:rPr>
                <w:rFonts w:ascii="Sylfaen" w:hAnsi="Sylfaen" w:cs="Calibri"/>
                <w:sz w:val="20"/>
                <w:szCs w:val="20"/>
              </w:rPr>
            </w:pPr>
            <w:r w:rsidRPr="001A25F9">
              <w:t>2,890</w:t>
            </w:r>
          </w:p>
        </w:tc>
      </w:tr>
      <w:tr w:rsidR="00A65A95" w14:paraId="0A9A9043"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337714DE" w14:textId="452C93A1" w:rsidR="00A65A95" w:rsidRDefault="00A65A95" w:rsidP="00A65A95">
            <w:pPr>
              <w:jc w:val="center"/>
              <w:rPr>
                <w:rFonts w:ascii="Sylfaen" w:hAnsi="Sylfaen" w:cs="Calibri"/>
                <w:sz w:val="20"/>
                <w:szCs w:val="20"/>
              </w:rPr>
            </w:pPr>
            <w:r w:rsidRPr="001A25F9">
              <w:t>4</w:t>
            </w:r>
          </w:p>
        </w:tc>
        <w:tc>
          <w:tcPr>
            <w:tcW w:w="8298" w:type="dxa"/>
            <w:tcBorders>
              <w:top w:val="nil"/>
              <w:left w:val="nil"/>
              <w:bottom w:val="single" w:sz="4" w:space="0" w:color="auto"/>
              <w:right w:val="single" w:sz="4" w:space="0" w:color="auto"/>
            </w:tcBorders>
            <w:shd w:val="clear" w:color="auto" w:fill="auto"/>
          </w:tcPr>
          <w:p w14:paraId="7A685779" w14:textId="5A285689" w:rsidR="00A65A95" w:rsidRDefault="00A65A95" w:rsidP="00A65A95">
            <w:pPr>
              <w:rPr>
                <w:rFonts w:ascii="Sylfaen" w:hAnsi="Sylfaen" w:cs="Calibri"/>
                <w:sz w:val="20"/>
                <w:szCs w:val="20"/>
              </w:rPr>
            </w:pPr>
            <w:r w:rsidRPr="001A25F9">
              <w:t>Сборная ж/б плита основания типа ПН 15 (ՀՍ 15)</w:t>
            </w:r>
          </w:p>
        </w:tc>
        <w:tc>
          <w:tcPr>
            <w:tcW w:w="656" w:type="dxa"/>
            <w:tcBorders>
              <w:top w:val="nil"/>
              <w:left w:val="nil"/>
              <w:bottom w:val="single" w:sz="4" w:space="0" w:color="auto"/>
              <w:right w:val="single" w:sz="4" w:space="0" w:color="auto"/>
            </w:tcBorders>
            <w:shd w:val="clear" w:color="auto" w:fill="auto"/>
          </w:tcPr>
          <w:p w14:paraId="0FF0A599" w14:textId="588CB7CF" w:rsidR="00A65A95" w:rsidRDefault="00A65A95" w:rsidP="00A65A95">
            <w:pPr>
              <w:jc w:val="center"/>
              <w:rPr>
                <w:rFonts w:ascii="Sylfaen" w:hAnsi="Sylfaen" w:cs="Calibri"/>
                <w:sz w:val="20"/>
                <w:szCs w:val="20"/>
              </w:rPr>
            </w:pPr>
            <w:proofErr w:type="spellStart"/>
            <w:r w:rsidRPr="001A25F9">
              <w:t>шт</w:t>
            </w:r>
            <w:proofErr w:type="spellEnd"/>
          </w:p>
        </w:tc>
        <w:tc>
          <w:tcPr>
            <w:tcW w:w="900" w:type="dxa"/>
            <w:tcBorders>
              <w:top w:val="nil"/>
              <w:left w:val="nil"/>
              <w:bottom w:val="single" w:sz="4" w:space="0" w:color="auto"/>
              <w:right w:val="single" w:sz="4" w:space="0" w:color="auto"/>
            </w:tcBorders>
            <w:shd w:val="clear" w:color="auto" w:fill="auto"/>
          </w:tcPr>
          <w:p w14:paraId="1E0D985B" w14:textId="29746B93" w:rsidR="00A65A95" w:rsidRDefault="00A65A95" w:rsidP="00A65A95">
            <w:pPr>
              <w:jc w:val="center"/>
              <w:rPr>
                <w:rFonts w:ascii="Sylfaen" w:hAnsi="Sylfaen" w:cs="Calibri"/>
                <w:sz w:val="20"/>
                <w:szCs w:val="20"/>
              </w:rPr>
            </w:pPr>
            <w:r w:rsidRPr="001A25F9">
              <w:t>1,0</w:t>
            </w:r>
          </w:p>
        </w:tc>
      </w:tr>
      <w:tr w:rsidR="00A65A95" w14:paraId="5A6C88D5" w14:textId="77777777" w:rsidTr="00FA0676">
        <w:trPr>
          <w:trHeight w:val="300"/>
        </w:trPr>
        <w:tc>
          <w:tcPr>
            <w:tcW w:w="486" w:type="dxa"/>
            <w:tcBorders>
              <w:top w:val="nil"/>
              <w:left w:val="single" w:sz="4" w:space="0" w:color="auto"/>
              <w:bottom w:val="single" w:sz="4" w:space="0" w:color="auto"/>
              <w:right w:val="single" w:sz="4" w:space="0" w:color="auto"/>
            </w:tcBorders>
            <w:shd w:val="clear" w:color="auto" w:fill="auto"/>
          </w:tcPr>
          <w:p w14:paraId="669D0C77" w14:textId="724FA50A" w:rsidR="00A65A95" w:rsidRDefault="00A65A95" w:rsidP="00A65A95">
            <w:pPr>
              <w:jc w:val="center"/>
              <w:rPr>
                <w:rFonts w:ascii="Sylfaen" w:hAnsi="Sylfaen" w:cs="Calibri"/>
                <w:sz w:val="20"/>
                <w:szCs w:val="20"/>
              </w:rPr>
            </w:pPr>
            <w:r w:rsidRPr="001A25F9">
              <w:t>5</w:t>
            </w:r>
          </w:p>
        </w:tc>
        <w:tc>
          <w:tcPr>
            <w:tcW w:w="8298" w:type="dxa"/>
            <w:tcBorders>
              <w:top w:val="nil"/>
              <w:left w:val="nil"/>
              <w:bottom w:val="single" w:sz="4" w:space="0" w:color="auto"/>
              <w:right w:val="single" w:sz="4" w:space="0" w:color="auto"/>
            </w:tcBorders>
            <w:shd w:val="clear" w:color="auto" w:fill="auto"/>
          </w:tcPr>
          <w:p w14:paraId="31F41EED" w14:textId="747B6B23" w:rsidR="00A65A95" w:rsidRDefault="00A65A95" w:rsidP="00A65A95">
            <w:pPr>
              <w:rPr>
                <w:rFonts w:ascii="Sylfaen" w:hAnsi="Sylfaen" w:cs="Calibri"/>
                <w:sz w:val="20"/>
                <w:szCs w:val="20"/>
              </w:rPr>
            </w:pPr>
            <w:r w:rsidRPr="001A25F9">
              <w:t>Сборное ж/б стеновое кольцо типа КС 15-9 (ՊՕ 15-9)</w:t>
            </w:r>
          </w:p>
        </w:tc>
        <w:tc>
          <w:tcPr>
            <w:tcW w:w="656" w:type="dxa"/>
            <w:tcBorders>
              <w:top w:val="nil"/>
              <w:left w:val="nil"/>
              <w:bottom w:val="single" w:sz="4" w:space="0" w:color="auto"/>
              <w:right w:val="single" w:sz="4" w:space="0" w:color="auto"/>
            </w:tcBorders>
            <w:shd w:val="clear" w:color="auto" w:fill="auto"/>
          </w:tcPr>
          <w:p w14:paraId="7D5340F0" w14:textId="3DCA1D51" w:rsidR="00A65A95" w:rsidRDefault="00A65A95" w:rsidP="00A65A95">
            <w:pPr>
              <w:jc w:val="center"/>
              <w:rPr>
                <w:rFonts w:ascii="Sylfaen" w:hAnsi="Sylfaen" w:cs="Calibri"/>
                <w:sz w:val="20"/>
                <w:szCs w:val="20"/>
              </w:rPr>
            </w:pPr>
            <w:proofErr w:type="spellStart"/>
            <w:r w:rsidRPr="001A25F9">
              <w:t>шт</w:t>
            </w:r>
            <w:proofErr w:type="spellEnd"/>
          </w:p>
        </w:tc>
        <w:tc>
          <w:tcPr>
            <w:tcW w:w="900" w:type="dxa"/>
            <w:tcBorders>
              <w:top w:val="nil"/>
              <w:left w:val="nil"/>
              <w:bottom w:val="single" w:sz="4" w:space="0" w:color="auto"/>
              <w:right w:val="single" w:sz="4" w:space="0" w:color="auto"/>
            </w:tcBorders>
            <w:shd w:val="clear" w:color="auto" w:fill="auto"/>
          </w:tcPr>
          <w:p w14:paraId="7DEF2507" w14:textId="0DD39328" w:rsidR="00A65A95" w:rsidRDefault="00A65A95" w:rsidP="00A65A95">
            <w:pPr>
              <w:jc w:val="center"/>
              <w:rPr>
                <w:rFonts w:ascii="Sylfaen" w:hAnsi="Sylfaen" w:cs="Calibri"/>
                <w:sz w:val="20"/>
                <w:szCs w:val="20"/>
              </w:rPr>
            </w:pPr>
            <w:r w:rsidRPr="001A25F9">
              <w:t>2,0</w:t>
            </w:r>
          </w:p>
        </w:tc>
      </w:tr>
      <w:tr w:rsidR="00A65A95" w14:paraId="18B6285B" w14:textId="77777777" w:rsidTr="00FA0676">
        <w:trPr>
          <w:trHeight w:val="300"/>
        </w:trPr>
        <w:tc>
          <w:tcPr>
            <w:tcW w:w="486" w:type="dxa"/>
            <w:tcBorders>
              <w:top w:val="nil"/>
              <w:left w:val="single" w:sz="4" w:space="0" w:color="auto"/>
              <w:bottom w:val="single" w:sz="4" w:space="0" w:color="auto"/>
              <w:right w:val="single" w:sz="4" w:space="0" w:color="auto"/>
            </w:tcBorders>
            <w:shd w:val="clear" w:color="auto" w:fill="auto"/>
          </w:tcPr>
          <w:p w14:paraId="10CA46FF" w14:textId="08C11A22" w:rsidR="00A65A95" w:rsidRDefault="00A65A95" w:rsidP="00A65A95">
            <w:pPr>
              <w:jc w:val="center"/>
              <w:rPr>
                <w:rFonts w:ascii="Sylfaen" w:hAnsi="Sylfaen" w:cs="Calibri"/>
                <w:sz w:val="20"/>
                <w:szCs w:val="20"/>
              </w:rPr>
            </w:pPr>
            <w:r w:rsidRPr="001A25F9">
              <w:t>6</w:t>
            </w:r>
          </w:p>
        </w:tc>
        <w:tc>
          <w:tcPr>
            <w:tcW w:w="8298" w:type="dxa"/>
            <w:tcBorders>
              <w:top w:val="nil"/>
              <w:left w:val="nil"/>
              <w:bottom w:val="single" w:sz="4" w:space="0" w:color="auto"/>
              <w:right w:val="single" w:sz="4" w:space="0" w:color="auto"/>
            </w:tcBorders>
            <w:shd w:val="clear" w:color="auto" w:fill="auto"/>
          </w:tcPr>
          <w:p w14:paraId="3B126287" w14:textId="73145175" w:rsidR="00A65A95" w:rsidRDefault="00A65A95" w:rsidP="00A65A95">
            <w:pPr>
              <w:rPr>
                <w:rFonts w:ascii="Sylfaen" w:hAnsi="Sylfaen" w:cs="Calibri"/>
                <w:sz w:val="20"/>
                <w:szCs w:val="20"/>
              </w:rPr>
            </w:pPr>
            <w:r w:rsidRPr="001A25F9">
              <w:t>Сборное ж/б стеновое кольцо типа КС 15-6 (ՊՕ 15-6)</w:t>
            </w:r>
          </w:p>
        </w:tc>
        <w:tc>
          <w:tcPr>
            <w:tcW w:w="656" w:type="dxa"/>
            <w:tcBorders>
              <w:top w:val="nil"/>
              <w:left w:val="nil"/>
              <w:bottom w:val="single" w:sz="4" w:space="0" w:color="auto"/>
              <w:right w:val="single" w:sz="4" w:space="0" w:color="auto"/>
            </w:tcBorders>
            <w:shd w:val="clear" w:color="auto" w:fill="auto"/>
          </w:tcPr>
          <w:p w14:paraId="4B5AB03B" w14:textId="6D85DDCD" w:rsidR="00A65A95" w:rsidRDefault="00A65A95" w:rsidP="00A65A95">
            <w:pPr>
              <w:jc w:val="center"/>
              <w:rPr>
                <w:rFonts w:ascii="Sylfaen" w:hAnsi="Sylfaen" w:cs="Calibri"/>
                <w:sz w:val="20"/>
                <w:szCs w:val="20"/>
              </w:rPr>
            </w:pPr>
            <w:proofErr w:type="spellStart"/>
            <w:r w:rsidRPr="001A25F9">
              <w:t>шт</w:t>
            </w:r>
            <w:proofErr w:type="spellEnd"/>
          </w:p>
        </w:tc>
        <w:tc>
          <w:tcPr>
            <w:tcW w:w="900" w:type="dxa"/>
            <w:tcBorders>
              <w:top w:val="nil"/>
              <w:left w:val="nil"/>
              <w:bottom w:val="single" w:sz="4" w:space="0" w:color="auto"/>
              <w:right w:val="single" w:sz="4" w:space="0" w:color="auto"/>
            </w:tcBorders>
            <w:shd w:val="clear" w:color="auto" w:fill="auto"/>
          </w:tcPr>
          <w:p w14:paraId="7127A371" w14:textId="439AFBAE" w:rsidR="00A65A95" w:rsidRDefault="00A65A95" w:rsidP="00A65A95">
            <w:pPr>
              <w:jc w:val="center"/>
              <w:rPr>
                <w:rFonts w:ascii="Sylfaen" w:hAnsi="Sylfaen" w:cs="Calibri"/>
                <w:sz w:val="20"/>
                <w:szCs w:val="20"/>
              </w:rPr>
            </w:pPr>
            <w:r w:rsidRPr="001A25F9">
              <w:t>1,0</w:t>
            </w:r>
          </w:p>
        </w:tc>
      </w:tr>
      <w:tr w:rsidR="00A65A95" w14:paraId="751343ED" w14:textId="77777777" w:rsidTr="00FA0676">
        <w:trPr>
          <w:trHeight w:val="300"/>
        </w:trPr>
        <w:tc>
          <w:tcPr>
            <w:tcW w:w="486" w:type="dxa"/>
            <w:tcBorders>
              <w:top w:val="nil"/>
              <w:left w:val="single" w:sz="4" w:space="0" w:color="auto"/>
              <w:bottom w:val="single" w:sz="4" w:space="0" w:color="auto"/>
              <w:right w:val="single" w:sz="4" w:space="0" w:color="auto"/>
            </w:tcBorders>
            <w:shd w:val="clear" w:color="auto" w:fill="auto"/>
          </w:tcPr>
          <w:p w14:paraId="1F36D9BE" w14:textId="2BB625F1" w:rsidR="00A65A95" w:rsidRDefault="00A65A95" w:rsidP="00A65A95">
            <w:pPr>
              <w:jc w:val="center"/>
              <w:rPr>
                <w:rFonts w:ascii="Sylfaen" w:hAnsi="Sylfaen" w:cs="Calibri"/>
                <w:sz w:val="20"/>
                <w:szCs w:val="20"/>
              </w:rPr>
            </w:pPr>
            <w:r w:rsidRPr="001A25F9">
              <w:t>7</w:t>
            </w:r>
          </w:p>
        </w:tc>
        <w:tc>
          <w:tcPr>
            <w:tcW w:w="8298" w:type="dxa"/>
            <w:tcBorders>
              <w:top w:val="nil"/>
              <w:left w:val="nil"/>
              <w:bottom w:val="single" w:sz="4" w:space="0" w:color="auto"/>
              <w:right w:val="single" w:sz="4" w:space="0" w:color="auto"/>
            </w:tcBorders>
            <w:shd w:val="clear" w:color="auto" w:fill="auto"/>
          </w:tcPr>
          <w:p w14:paraId="164C07B9" w14:textId="05DA5F54" w:rsidR="00A65A95" w:rsidRDefault="00A65A95" w:rsidP="00A65A95">
            <w:pPr>
              <w:rPr>
                <w:rFonts w:ascii="Sylfaen" w:hAnsi="Sylfaen" w:cs="Calibri"/>
                <w:sz w:val="20"/>
                <w:szCs w:val="20"/>
              </w:rPr>
            </w:pPr>
            <w:r w:rsidRPr="001A25F9">
              <w:t>Сборная ж/б плита перекрытия типа ПП 15 (ԾՍ 15) с чугунным тяжелым люком</w:t>
            </w:r>
          </w:p>
        </w:tc>
        <w:tc>
          <w:tcPr>
            <w:tcW w:w="656" w:type="dxa"/>
            <w:tcBorders>
              <w:top w:val="nil"/>
              <w:left w:val="nil"/>
              <w:bottom w:val="single" w:sz="4" w:space="0" w:color="auto"/>
              <w:right w:val="single" w:sz="4" w:space="0" w:color="auto"/>
            </w:tcBorders>
            <w:shd w:val="clear" w:color="auto" w:fill="auto"/>
          </w:tcPr>
          <w:p w14:paraId="7DD0F26F" w14:textId="2587C5A6" w:rsidR="00A65A95" w:rsidRDefault="00A65A95" w:rsidP="00A65A95">
            <w:pPr>
              <w:jc w:val="center"/>
              <w:rPr>
                <w:rFonts w:ascii="Sylfaen" w:hAnsi="Sylfaen" w:cs="Calibri"/>
                <w:sz w:val="20"/>
                <w:szCs w:val="20"/>
              </w:rPr>
            </w:pPr>
            <w:proofErr w:type="spellStart"/>
            <w:r w:rsidRPr="001A25F9">
              <w:t>шт</w:t>
            </w:r>
            <w:proofErr w:type="spellEnd"/>
          </w:p>
        </w:tc>
        <w:tc>
          <w:tcPr>
            <w:tcW w:w="900" w:type="dxa"/>
            <w:tcBorders>
              <w:top w:val="nil"/>
              <w:left w:val="nil"/>
              <w:bottom w:val="single" w:sz="4" w:space="0" w:color="auto"/>
              <w:right w:val="single" w:sz="4" w:space="0" w:color="auto"/>
            </w:tcBorders>
            <w:shd w:val="clear" w:color="auto" w:fill="auto"/>
          </w:tcPr>
          <w:p w14:paraId="53F18F4C" w14:textId="64B64A9E" w:rsidR="00A65A95" w:rsidRDefault="00A65A95" w:rsidP="00A65A95">
            <w:pPr>
              <w:jc w:val="center"/>
              <w:rPr>
                <w:rFonts w:ascii="Sylfaen" w:hAnsi="Sylfaen" w:cs="Calibri"/>
                <w:sz w:val="20"/>
                <w:szCs w:val="20"/>
              </w:rPr>
            </w:pPr>
            <w:r w:rsidRPr="001A25F9">
              <w:t>1,0</w:t>
            </w:r>
          </w:p>
        </w:tc>
      </w:tr>
      <w:tr w:rsidR="00A65A95" w14:paraId="75994170"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7F21DBD2" w14:textId="40597D05" w:rsidR="00A65A95" w:rsidRDefault="00A65A95" w:rsidP="00A65A95">
            <w:pPr>
              <w:jc w:val="center"/>
              <w:rPr>
                <w:rFonts w:ascii="Sylfaen" w:hAnsi="Sylfaen" w:cs="Calibri"/>
                <w:sz w:val="20"/>
                <w:szCs w:val="20"/>
              </w:rPr>
            </w:pPr>
            <w:r w:rsidRPr="001A25F9">
              <w:t>8</w:t>
            </w:r>
          </w:p>
        </w:tc>
        <w:tc>
          <w:tcPr>
            <w:tcW w:w="8298" w:type="dxa"/>
            <w:tcBorders>
              <w:top w:val="nil"/>
              <w:left w:val="nil"/>
              <w:bottom w:val="single" w:sz="4" w:space="0" w:color="auto"/>
              <w:right w:val="single" w:sz="4" w:space="0" w:color="auto"/>
            </w:tcBorders>
            <w:shd w:val="clear" w:color="auto" w:fill="auto"/>
          </w:tcPr>
          <w:p w14:paraId="50FB09E3" w14:textId="441DF8B1" w:rsidR="00A65A95" w:rsidRDefault="00A65A95" w:rsidP="00A65A95">
            <w:pPr>
              <w:rPr>
                <w:rFonts w:ascii="Sylfaen" w:hAnsi="Sylfaen" w:cs="Calibri"/>
                <w:sz w:val="20"/>
                <w:szCs w:val="20"/>
              </w:rPr>
            </w:pPr>
            <w:r w:rsidRPr="001A25F9">
              <w:t>Установка закладных деталей</w:t>
            </w:r>
          </w:p>
        </w:tc>
        <w:tc>
          <w:tcPr>
            <w:tcW w:w="656" w:type="dxa"/>
            <w:tcBorders>
              <w:top w:val="nil"/>
              <w:left w:val="nil"/>
              <w:bottom w:val="single" w:sz="4" w:space="0" w:color="auto"/>
              <w:right w:val="single" w:sz="4" w:space="0" w:color="auto"/>
            </w:tcBorders>
            <w:shd w:val="clear" w:color="auto" w:fill="auto"/>
          </w:tcPr>
          <w:p w14:paraId="49B73A62" w14:textId="4CDA69E7" w:rsidR="00A65A95" w:rsidRDefault="00A65A95" w:rsidP="00A65A95">
            <w:pPr>
              <w:jc w:val="center"/>
              <w:rPr>
                <w:rFonts w:ascii="Sylfaen" w:hAnsi="Sylfaen" w:cs="Calibri"/>
                <w:sz w:val="20"/>
                <w:szCs w:val="20"/>
              </w:rPr>
            </w:pPr>
            <w:r w:rsidRPr="001A25F9">
              <w:t>кг</w:t>
            </w:r>
          </w:p>
        </w:tc>
        <w:tc>
          <w:tcPr>
            <w:tcW w:w="900" w:type="dxa"/>
            <w:tcBorders>
              <w:top w:val="nil"/>
              <w:left w:val="nil"/>
              <w:bottom w:val="single" w:sz="4" w:space="0" w:color="auto"/>
              <w:right w:val="single" w:sz="4" w:space="0" w:color="auto"/>
            </w:tcBorders>
            <w:shd w:val="clear" w:color="auto" w:fill="auto"/>
          </w:tcPr>
          <w:p w14:paraId="1547912E" w14:textId="721DA752" w:rsidR="00A65A95" w:rsidRDefault="00A65A95" w:rsidP="00A65A95">
            <w:pPr>
              <w:jc w:val="center"/>
              <w:rPr>
                <w:rFonts w:ascii="Sylfaen" w:hAnsi="Sylfaen" w:cs="Calibri"/>
                <w:sz w:val="20"/>
                <w:szCs w:val="20"/>
              </w:rPr>
            </w:pPr>
            <w:r w:rsidRPr="001A25F9">
              <w:t>17,20</w:t>
            </w:r>
          </w:p>
        </w:tc>
      </w:tr>
      <w:tr w:rsidR="00A65A95" w14:paraId="5DB7311F" w14:textId="77777777" w:rsidTr="00FA0676">
        <w:trPr>
          <w:trHeight w:val="300"/>
        </w:trPr>
        <w:tc>
          <w:tcPr>
            <w:tcW w:w="486" w:type="dxa"/>
            <w:tcBorders>
              <w:top w:val="nil"/>
              <w:left w:val="single" w:sz="4" w:space="0" w:color="auto"/>
              <w:bottom w:val="single" w:sz="4" w:space="0" w:color="auto"/>
              <w:right w:val="single" w:sz="4" w:space="0" w:color="auto"/>
            </w:tcBorders>
            <w:shd w:val="clear" w:color="auto" w:fill="auto"/>
          </w:tcPr>
          <w:p w14:paraId="13705A94" w14:textId="76A8DDE9" w:rsidR="00A65A95" w:rsidRDefault="00A65A95" w:rsidP="00A65A95">
            <w:pPr>
              <w:jc w:val="center"/>
              <w:rPr>
                <w:rFonts w:ascii="Sylfaen" w:hAnsi="Sylfaen" w:cs="Calibri"/>
                <w:sz w:val="20"/>
                <w:szCs w:val="20"/>
              </w:rPr>
            </w:pPr>
            <w:r w:rsidRPr="001A25F9">
              <w:t>9</w:t>
            </w:r>
          </w:p>
        </w:tc>
        <w:tc>
          <w:tcPr>
            <w:tcW w:w="8298" w:type="dxa"/>
            <w:tcBorders>
              <w:top w:val="nil"/>
              <w:left w:val="nil"/>
              <w:bottom w:val="single" w:sz="4" w:space="0" w:color="auto"/>
              <w:right w:val="single" w:sz="4" w:space="0" w:color="auto"/>
            </w:tcBorders>
            <w:shd w:val="clear" w:color="auto" w:fill="auto"/>
          </w:tcPr>
          <w:p w14:paraId="584FA107" w14:textId="47562DDA" w:rsidR="00A65A95" w:rsidRDefault="00A65A95" w:rsidP="00A65A95">
            <w:pPr>
              <w:rPr>
                <w:rFonts w:ascii="Sylfaen" w:hAnsi="Sylfaen" w:cs="Calibri"/>
                <w:sz w:val="20"/>
                <w:szCs w:val="20"/>
              </w:rPr>
            </w:pPr>
            <w:r w:rsidRPr="001A25F9">
              <w:t>Установка металлических ходовых скоб (лестниц)</w:t>
            </w:r>
          </w:p>
        </w:tc>
        <w:tc>
          <w:tcPr>
            <w:tcW w:w="656" w:type="dxa"/>
            <w:tcBorders>
              <w:top w:val="nil"/>
              <w:left w:val="nil"/>
              <w:bottom w:val="single" w:sz="4" w:space="0" w:color="auto"/>
              <w:right w:val="single" w:sz="4" w:space="0" w:color="auto"/>
            </w:tcBorders>
            <w:shd w:val="clear" w:color="auto" w:fill="auto"/>
          </w:tcPr>
          <w:p w14:paraId="01E16B67" w14:textId="5029E7ED" w:rsidR="00A65A95" w:rsidRDefault="00A65A95" w:rsidP="00A65A95">
            <w:pPr>
              <w:jc w:val="center"/>
              <w:rPr>
                <w:rFonts w:ascii="Sylfaen" w:hAnsi="Sylfaen" w:cs="Calibri"/>
                <w:sz w:val="20"/>
                <w:szCs w:val="20"/>
              </w:rPr>
            </w:pPr>
            <w:r w:rsidRPr="001A25F9">
              <w:t>кг</w:t>
            </w:r>
          </w:p>
        </w:tc>
        <w:tc>
          <w:tcPr>
            <w:tcW w:w="900" w:type="dxa"/>
            <w:tcBorders>
              <w:top w:val="nil"/>
              <w:left w:val="nil"/>
              <w:bottom w:val="single" w:sz="4" w:space="0" w:color="auto"/>
              <w:right w:val="single" w:sz="4" w:space="0" w:color="auto"/>
            </w:tcBorders>
            <w:shd w:val="clear" w:color="auto" w:fill="auto"/>
          </w:tcPr>
          <w:p w14:paraId="3FE20A70" w14:textId="72B33FDE" w:rsidR="00A65A95" w:rsidRDefault="00A65A95" w:rsidP="00A65A95">
            <w:pPr>
              <w:jc w:val="center"/>
              <w:rPr>
                <w:rFonts w:ascii="Sylfaen" w:hAnsi="Sylfaen" w:cs="Calibri"/>
                <w:sz w:val="20"/>
                <w:szCs w:val="20"/>
              </w:rPr>
            </w:pPr>
            <w:r w:rsidRPr="001A25F9">
              <w:t>26,90</w:t>
            </w:r>
          </w:p>
        </w:tc>
      </w:tr>
      <w:tr w:rsidR="00A65A95" w14:paraId="44881F80" w14:textId="77777777" w:rsidTr="00FA0676">
        <w:trPr>
          <w:trHeight w:val="300"/>
        </w:trPr>
        <w:tc>
          <w:tcPr>
            <w:tcW w:w="486" w:type="dxa"/>
            <w:tcBorders>
              <w:top w:val="nil"/>
              <w:left w:val="single" w:sz="4" w:space="0" w:color="auto"/>
              <w:bottom w:val="single" w:sz="4" w:space="0" w:color="auto"/>
              <w:right w:val="single" w:sz="4" w:space="0" w:color="auto"/>
            </w:tcBorders>
            <w:shd w:val="clear" w:color="auto" w:fill="auto"/>
          </w:tcPr>
          <w:p w14:paraId="57E45936" w14:textId="61A62082" w:rsidR="00A65A95" w:rsidRDefault="00A65A95" w:rsidP="00A65A95">
            <w:pPr>
              <w:jc w:val="center"/>
              <w:rPr>
                <w:rFonts w:ascii="Sylfaen" w:hAnsi="Sylfaen" w:cs="Calibri"/>
                <w:sz w:val="20"/>
                <w:szCs w:val="20"/>
              </w:rPr>
            </w:pPr>
            <w:r w:rsidRPr="001A25F9">
              <w:t>10</w:t>
            </w:r>
          </w:p>
        </w:tc>
        <w:tc>
          <w:tcPr>
            <w:tcW w:w="8298" w:type="dxa"/>
            <w:tcBorders>
              <w:top w:val="nil"/>
              <w:left w:val="nil"/>
              <w:bottom w:val="single" w:sz="4" w:space="0" w:color="auto"/>
              <w:right w:val="single" w:sz="4" w:space="0" w:color="auto"/>
            </w:tcBorders>
            <w:shd w:val="clear" w:color="auto" w:fill="auto"/>
          </w:tcPr>
          <w:p w14:paraId="6E3F5C7C" w14:textId="3D39F49E" w:rsidR="00A65A95" w:rsidRDefault="00A65A95" w:rsidP="00A65A95">
            <w:pPr>
              <w:rPr>
                <w:rFonts w:ascii="Sylfaen" w:hAnsi="Sylfaen" w:cs="Calibri"/>
                <w:sz w:val="20"/>
                <w:szCs w:val="20"/>
              </w:rPr>
            </w:pPr>
            <w:r w:rsidRPr="001A25F9">
              <w:t>Масляная окраска металлических конструкций в два слоя</w:t>
            </w:r>
          </w:p>
        </w:tc>
        <w:tc>
          <w:tcPr>
            <w:tcW w:w="656" w:type="dxa"/>
            <w:tcBorders>
              <w:top w:val="nil"/>
              <w:left w:val="nil"/>
              <w:bottom w:val="single" w:sz="4" w:space="0" w:color="auto"/>
              <w:right w:val="single" w:sz="4" w:space="0" w:color="auto"/>
            </w:tcBorders>
            <w:shd w:val="clear" w:color="auto" w:fill="auto"/>
          </w:tcPr>
          <w:p w14:paraId="0FCBE228" w14:textId="736A1F9F" w:rsidR="00A65A95" w:rsidRDefault="00A65A95" w:rsidP="00A65A95">
            <w:pPr>
              <w:jc w:val="center"/>
              <w:rPr>
                <w:rFonts w:ascii="Sylfaen" w:hAnsi="Sylfaen" w:cs="Calibri"/>
                <w:sz w:val="20"/>
                <w:szCs w:val="20"/>
              </w:rPr>
            </w:pPr>
            <w:proofErr w:type="spellStart"/>
            <w:r w:rsidRPr="001A25F9">
              <w:t>тн</w:t>
            </w:r>
            <w:proofErr w:type="spellEnd"/>
          </w:p>
        </w:tc>
        <w:tc>
          <w:tcPr>
            <w:tcW w:w="900" w:type="dxa"/>
            <w:tcBorders>
              <w:top w:val="nil"/>
              <w:left w:val="nil"/>
              <w:bottom w:val="single" w:sz="4" w:space="0" w:color="auto"/>
              <w:right w:val="single" w:sz="4" w:space="0" w:color="auto"/>
            </w:tcBorders>
            <w:shd w:val="clear" w:color="auto" w:fill="auto"/>
          </w:tcPr>
          <w:p w14:paraId="1BAFDB98" w14:textId="494C08E1" w:rsidR="00A65A95" w:rsidRDefault="00A65A95" w:rsidP="00A65A95">
            <w:pPr>
              <w:jc w:val="center"/>
              <w:rPr>
                <w:rFonts w:ascii="Sylfaen" w:hAnsi="Sylfaen" w:cs="Calibri"/>
                <w:sz w:val="20"/>
                <w:szCs w:val="20"/>
              </w:rPr>
            </w:pPr>
            <w:r w:rsidRPr="001A25F9">
              <w:t>0,0440</w:t>
            </w:r>
          </w:p>
        </w:tc>
      </w:tr>
      <w:tr w:rsidR="00A65A95" w14:paraId="4BA5B491"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352D3DB4" w14:textId="04FD6BCB" w:rsidR="00A65A95" w:rsidRDefault="00A65A95" w:rsidP="00A65A95">
            <w:pPr>
              <w:jc w:val="center"/>
              <w:rPr>
                <w:rFonts w:ascii="Sylfaen" w:hAnsi="Sylfaen" w:cs="Calibri"/>
                <w:sz w:val="20"/>
                <w:szCs w:val="20"/>
              </w:rPr>
            </w:pPr>
            <w:r w:rsidRPr="001A25F9">
              <w:lastRenderedPageBreak/>
              <w:t>11</w:t>
            </w:r>
          </w:p>
        </w:tc>
        <w:tc>
          <w:tcPr>
            <w:tcW w:w="8298" w:type="dxa"/>
            <w:tcBorders>
              <w:top w:val="nil"/>
              <w:left w:val="nil"/>
              <w:bottom w:val="single" w:sz="4" w:space="0" w:color="auto"/>
              <w:right w:val="single" w:sz="4" w:space="0" w:color="auto"/>
            </w:tcBorders>
            <w:shd w:val="clear" w:color="auto" w:fill="auto"/>
          </w:tcPr>
          <w:p w14:paraId="23A4F1D1" w14:textId="091D0C3D" w:rsidR="00A65A95" w:rsidRDefault="00A65A95" w:rsidP="00A65A95">
            <w:pPr>
              <w:rPr>
                <w:rFonts w:ascii="Sylfaen" w:hAnsi="Sylfaen" w:cs="Calibri"/>
                <w:sz w:val="20"/>
                <w:szCs w:val="20"/>
              </w:rPr>
            </w:pPr>
            <w:r w:rsidRPr="001A25F9">
              <w:t>Гидроизоляция наружных поверхностей стен битумной мастикой в 2 слоя</w:t>
            </w:r>
          </w:p>
        </w:tc>
        <w:tc>
          <w:tcPr>
            <w:tcW w:w="656" w:type="dxa"/>
            <w:tcBorders>
              <w:top w:val="nil"/>
              <w:left w:val="nil"/>
              <w:bottom w:val="single" w:sz="4" w:space="0" w:color="auto"/>
              <w:right w:val="single" w:sz="4" w:space="0" w:color="auto"/>
            </w:tcBorders>
            <w:shd w:val="clear" w:color="auto" w:fill="auto"/>
          </w:tcPr>
          <w:p w14:paraId="09DDA716" w14:textId="3A6B2A32" w:rsidR="00A65A95" w:rsidRDefault="00A65A95" w:rsidP="00A65A95">
            <w:pPr>
              <w:jc w:val="center"/>
              <w:rPr>
                <w:rFonts w:ascii="Sylfaen" w:hAnsi="Sylfaen" w:cs="Calibri"/>
                <w:sz w:val="20"/>
                <w:szCs w:val="20"/>
              </w:rPr>
            </w:pPr>
            <w:r w:rsidRPr="001A25F9">
              <w:t>м2</w:t>
            </w:r>
          </w:p>
        </w:tc>
        <w:tc>
          <w:tcPr>
            <w:tcW w:w="900" w:type="dxa"/>
            <w:tcBorders>
              <w:top w:val="nil"/>
              <w:left w:val="nil"/>
              <w:bottom w:val="single" w:sz="4" w:space="0" w:color="auto"/>
              <w:right w:val="single" w:sz="4" w:space="0" w:color="auto"/>
            </w:tcBorders>
            <w:shd w:val="clear" w:color="auto" w:fill="auto"/>
          </w:tcPr>
          <w:p w14:paraId="175FA766" w14:textId="3C3E962F" w:rsidR="00A65A95" w:rsidRDefault="00A65A95" w:rsidP="00A65A95">
            <w:pPr>
              <w:jc w:val="center"/>
              <w:rPr>
                <w:rFonts w:ascii="Sylfaen" w:hAnsi="Sylfaen" w:cs="Calibri"/>
                <w:sz w:val="20"/>
                <w:szCs w:val="20"/>
              </w:rPr>
            </w:pPr>
            <w:r w:rsidRPr="001A25F9">
              <w:t>15,0</w:t>
            </w:r>
          </w:p>
        </w:tc>
      </w:tr>
      <w:tr w:rsidR="00A65A95" w14:paraId="28B167B5"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2F0D0794" w14:textId="481450A1" w:rsidR="00A65A95" w:rsidRDefault="00A65A95" w:rsidP="00A65A95">
            <w:pPr>
              <w:jc w:val="center"/>
              <w:rPr>
                <w:rFonts w:ascii="Sylfaen" w:hAnsi="Sylfaen" w:cs="Calibri"/>
                <w:sz w:val="20"/>
                <w:szCs w:val="20"/>
              </w:rPr>
            </w:pPr>
            <w:r w:rsidRPr="001A25F9">
              <w:t>I.4</w:t>
            </w:r>
          </w:p>
        </w:tc>
        <w:tc>
          <w:tcPr>
            <w:tcW w:w="8298" w:type="dxa"/>
            <w:tcBorders>
              <w:top w:val="nil"/>
              <w:left w:val="nil"/>
              <w:bottom w:val="single" w:sz="4" w:space="0" w:color="auto"/>
              <w:right w:val="single" w:sz="4" w:space="0" w:color="auto"/>
            </w:tcBorders>
            <w:shd w:val="clear" w:color="auto" w:fill="auto"/>
          </w:tcPr>
          <w:p w14:paraId="21E877A2" w14:textId="4E661C3C" w:rsidR="00A65A95" w:rsidRDefault="00A65A95" w:rsidP="00A65A95">
            <w:pPr>
              <w:rPr>
                <w:rFonts w:ascii="Sylfaen" w:hAnsi="Sylfaen" w:cs="Calibri"/>
                <w:sz w:val="20"/>
                <w:szCs w:val="20"/>
              </w:rPr>
            </w:pPr>
            <w:r w:rsidRPr="001A25F9">
              <w:t>Прочие работы</w:t>
            </w:r>
          </w:p>
        </w:tc>
        <w:tc>
          <w:tcPr>
            <w:tcW w:w="656" w:type="dxa"/>
            <w:tcBorders>
              <w:top w:val="nil"/>
              <w:left w:val="nil"/>
              <w:bottom w:val="single" w:sz="4" w:space="0" w:color="auto"/>
              <w:right w:val="single" w:sz="4" w:space="0" w:color="auto"/>
            </w:tcBorders>
            <w:shd w:val="clear" w:color="auto" w:fill="auto"/>
          </w:tcPr>
          <w:p w14:paraId="6E424489" w14:textId="28A68D60" w:rsidR="00A65A95" w:rsidRDefault="00A65A95" w:rsidP="00A65A95">
            <w:pPr>
              <w:jc w:val="center"/>
              <w:rPr>
                <w:rFonts w:ascii="Sylfaen" w:hAnsi="Sylfaen" w:cs="Calibri"/>
                <w:sz w:val="20"/>
                <w:szCs w:val="20"/>
              </w:rPr>
            </w:pPr>
          </w:p>
        </w:tc>
        <w:tc>
          <w:tcPr>
            <w:tcW w:w="900" w:type="dxa"/>
            <w:tcBorders>
              <w:top w:val="nil"/>
              <w:left w:val="nil"/>
              <w:bottom w:val="single" w:sz="4" w:space="0" w:color="auto"/>
              <w:right w:val="single" w:sz="4" w:space="0" w:color="auto"/>
            </w:tcBorders>
            <w:shd w:val="clear" w:color="auto" w:fill="auto"/>
          </w:tcPr>
          <w:p w14:paraId="7F4C2EEE" w14:textId="3C371828" w:rsidR="00A65A95" w:rsidRDefault="00A65A95" w:rsidP="00A65A95">
            <w:pPr>
              <w:jc w:val="center"/>
              <w:rPr>
                <w:rFonts w:ascii="Sylfaen" w:hAnsi="Sylfaen" w:cs="Calibri"/>
                <w:sz w:val="20"/>
                <w:szCs w:val="20"/>
              </w:rPr>
            </w:pPr>
          </w:p>
        </w:tc>
      </w:tr>
      <w:tr w:rsidR="00A65A95" w14:paraId="7D92CBDE" w14:textId="77777777" w:rsidTr="00FA0676">
        <w:trPr>
          <w:trHeight w:val="300"/>
        </w:trPr>
        <w:tc>
          <w:tcPr>
            <w:tcW w:w="9440" w:type="dxa"/>
            <w:gridSpan w:val="3"/>
            <w:tcBorders>
              <w:top w:val="single" w:sz="4" w:space="0" w:color="auto"/>
              <w:left w:val="single" w:sz="4" w:space="0" w:color="auto"/>
              <w:bottom w:val="single" w:sz="4" w:space="0" w:color="auto"/>
              <w:right w:val="single" w:sz="4" w:space="0" w:color="auto"/>
            </w:tcBorders>
            <w:shd w:val="clear" w:color="auto" w:fill="auto"/>
          </w:tcPr>
          <w:p w14:paraId="38E45F59" w14:textId="3E560B47" w:rsidR="00A65A95" w:rsidRDefault="00A65A95" w:rsidP="00A65A95">
            <w:pPr>
              <w:jc w:val="center"/>
              <w:rPr>
                <w:rFonts w:ascii="Sylfaen" w:hAnsi="Sylfaen" w:cs="Calibri"/>
                <w:b/>
                <w:bCs/>
                <w:i/>
                <w:iCs/>
                <w:sz w:val="20"/>
                <w:szCs w:val="20"/>
              </w:rPr>
            </w:pPr>
            <w:r w:rsidRPr="001A25F9">
              <w:t>1</w:t>
            </w:r>
          </w:p>
        </w:tc>
        <w:tc>
          <w:tcPr>
            <w:tcW w:w="900" w:type="dxa"/>
            <w:tcBorders>
              <w:top w:val="nil"/>
              <w:left w:val="nil"/>
              <w:bottom w:val="single" w:sz="4" w:space="0" w:color="auto"/>
              <w:right w:val="single" w:sz="4" w:space="0" w:color="auto"/>
            </w:tcBorders>
            <w:shd w:val="clear" w:color="auto" w:fill="auto"/>
          </w:tcPr>
          <w:p w14:paraId="2C2AB5F2" w14:textId="05FB88B3" w:rsidR="00A65A95" w:rsidRDefault="00A65A95" w:rsidP="00A65A95">
            <w:pPr>
              <w:jc w:val="center"/>
              <w:rPr>
                <w:rFonts w:ascii="Sylfaen" w:hAnsi="Sylfaen" w:cs="Calibri"/>
                <w:sz w:val="20"/>
                <w:szCs w:val="20"/>
              </w:rPr>
            </w:pPr>
            <w:r w:rsidRPr="001A25F9">
              <w:t>Очистка существующих канализационных трубопроводов Ø200-300мм гидродинамическим способом</w:t>
            </w:r>
          </w:p>
        </w:tc>
      </w:tr>
      <w:tr w:rsidR="00A65A95" w14:paraId="2406ADBD" w14:textId="77777777" w:rsidTr="00FA0676">
        <w:trPr>
          <w:trHeight w:val="900"/>
        </w:trPr>
        <w:tc>
          <w:tcPr>
            <w:tcW w:w="486" w:type="dxa"/>
            <w:tcBorders>
              <w:top w:val="nil"/>
              <w:left w:val="single" w:sz="4" w:space="0" w:color="auto"/>
              <w:bottom w:val="single" w:sz="4" w:space="0" w:color="auto"/>
              <w:right w:val="single" w:sz="4" w:space="0" w:color="auto"/>
            </w:tcBorders>
            <w:shd w:val="clear" w:color="auto" w:fill="auto"/>
          </w:tcPr>
          <w:p w14:paraId="03A40461" w14:textId="1DB7EFB4" w:rsidR="00A65A95" w:rsidRDefault="00A65A95" w:rsidP="00A65A95">
            <w:pPr>
              <w:jc w:val="center"/>
              <w:rPr>
                <w:rFonts w:ascii="Sylfaen" w:hAnsi="Sylfaen" w:cs="Calibri"/>
                <w:sz w:val="20"/>
                <w:szCs w:val="20"/>
              </w:rPr>
            </w:pPr>
            <w:r w:rsidRPr="001A25F9">
              <w:t>2</w:t>
            </w:r>
          </w:p>
        </w:tc>
        <w:tc>
          <w:tcPr>
            <w:tcW w:w="8298" w:type="dxa"/>
            <w:tcBorders>
              <w:top w:val="nil"/>
              <w:left w:val="nil"/>
              <w:bottom w:val="single" w:sz="4" w:space="0" w:color="auto"/>
              <w:right w:val="single" w:sz="4" w:space="0" w:color="auto"/>
            </w:tcBorders>
            <w:shd w:val="clear" w:color="auto" w:fill="auto"/>
          </w:tcPr>
          <w:p w14:paraId="4648B31D" w14:textId="34739A78" w:rsidR="00A65A95" w:rsidRDefault="00A65A95" w:rsidP="00A65A95">
            <w:pPr>
              <w:rPr>
                <w:rFonts w:ascii="Sylfaen" w:hAnsi="Sylfaen" w:cs="Calibri"/>
                <w:sz w:val="20"/>
                <w:szCs w:val="20"/>
              </w:rPr>
            </w:pPr>
            <w:r w:rsidRPr="001A25F9">
              <w:t>Установка металлических ходовых скоб в существующих колодцах</w:t>
            </w:r>
          </w:p>
        </w:tc>
        <w:tc>
          <w:tcPr>
            <w:tcW w:w="656" w:type="dxa"/>
            <w:tcBorders>
              <w:top w:val="nil"/>
              <w:left w:val="nil"/>
              <w:bottom w:val="single" w:sz="4" w:space="0" w:color="auto"/>
              <w:right w:val="single" w:sz="4" w:space="0" w:color="auto"/>
            </w:tcBorders>
            <w:shd w:val="clear" w:color="auto" w:fill="auto"/>
          </w:tcPr>
          <w:p w14:paraId="6E0C2A03" w14:textId="51F9AB69" w:rsidR="00A65A95" w:rsidRDefault="00A65A95" w:rsidP="00A65A95">
            <w:pPr>
              <w:jc w:val="center"/>
              <w:rPr>
                <w:rFonts w:ascii="Sylfaen" w:hAnsi="Sylfaen" w:cs="Calibri"/>
                <w:sz w:val="20"/>
                <w:szCs w:val="20"/>
              </w:rPr>
            </w:pPr>
            <w:r w:rsidRPr="001A25F9">
              <w:t>кг</w:t>
            </w:r>
          </w:p>
        </w:tc>
        <w:tc>
          <w:tcPr>
            <w:tcW w:w="900" w:type="dxa"/>
            <w:tcBorders>
              <w:top w:val="nil"/>
              <w:left w:val="nil"/>
              <w:bottom w:val="single" w:sz="4" w:space="0" w:color="auto"/>
              <w:right w:val="single" w:sz="4" w:space="0" w:color="auto"/>
            </w:tcBorders>
            <w:shd w:val="clear" w:color="auto" w:fill="auto"/>
          </w:tcPr>
          <w:p w14:paraId="63B4A40F" w14:textId="7231AF5C" w:rsidR="00A65A95" w:rsidRDefault="00A65A95" w:rsidP="00A65A95">
            <w:pPr>
              <w:jc w:val="center"/>
              <w:rPr>
                <w:rFonts w:ascii="Sylfaen" w:hAnsi="Sylfaen" w:cs="Calibri"/>
                <w:sz w:val="20"/>
                <w:szCs w:val="20"/>
              </w:rPr>
            </w:pPr>
            <w:r w:rsidRPr="001A25F9">
              <w:t>26,90</w:t>
            </w:r>
          </w:p>
        </w:tc>
      </w:tr>
      <w:tr w:rsidR="00A65A95" w14:paraId="637E4BF3" w14:textId="77777777" w:rsidTr="00FA0676">
        <w:trPr>
          <w:trHeight w:val="420"/>
        </w:trPr>
        <w:tc>
          <w:tcPr>
            <w:tcW w:w="486" w:type="dxa"/>
            <w:tcBorders>
              <w:top w:val="nil"/>
              <w:left w:val="single" w:sz="4" w:space="0" w:color="auto"/>
              <w:bottom w:val="single" w:sz="4" w:space="0" w:color="auto"/>
              <w:right w:val="single" w:sz="4" w:space="0" w:color="auto"/>
            </w:tcBorders>
            <w:shd w:val="clear" w:color="auto" w:fill="auto"/>
          </w:tcPr>
          <w:p w14:paraId="2F4400C8" w14:textId="772162EA" w:rsidR="00A65A95" w:rsidRDefault="00A65A95" w:rsidP="00A65A95">
            <w:pPr>
              <w:jc w:val="center"/>
              <w:rPr>
                <w:rFonts w:ascii="Sylfaen" w:hAnsi="Sylfaen" w:cs="Calibri"/>
                <w:sz w:val="20"/>
                <w:szCs w:val="20"/>
              </w:rPr>
            </w:pPr>
            <w:r w:rsidRPr="001A25F9">
              <w:t>3</w:t>
            </w:r>
          </w:p>
        </w:tc>
        <w:tc>
          <w:tcPr>
            <w:tcW w:w="8298" w:type="dxa"/>
            <w:tcBorders>
              <w:top w:val="nil"/>
              <w:left w:val="nil"/>
              <w:bottom w:val="single" w:sz="4" w:space="0" w:color="auto"/>
              <w:right w:val="single" w:sz="4" w:space="0" w:color="auto"/>
            </w:tcBorders>
            <w:shd w:val="clear" w:color="auto" w:fill="auto"/>
          </w:tcPr>
          <w:p w14:paraId="5EDEB951" w14:textId="56DCAD02" w:rsidR="00A65A95" w:rsidRDefault="00A65A95" w:rsidP="00A65A95">
            <w:pPr>
              <w:rPr>
                <w:rFonts w:ascii="Sylfaen" w:hAnsi="Sylfaen" w:cs="Calibri"/>
                <w:sz w:val="20"/>
                <w:szCs w:val="20"/>
              </w:rPr>
            </w:pPr>
            <w:r w:rsidRPr="001A25F9">
              <w:t>Масляная окраска металлических конструкций в два слоя</w:t>
            </w:r>
          </w:p>
        </w:tc>
        <w:tc>
          <w:tcPr>
            <w:tcW w:w="656" w:type="dxa"/>
            <w:tcBorders>
              <w:top w:val="nil"/>
              <w:left w:val="nil"/>
              <w:bottom w:val="single" w:sz="4" w:space="0" w:color="auto"/>
              <w:right w:val="single" w:sz="4" w:space="0" w:color="auto"/>
            </w:tcBorders>
            <w:shd w:val="clear" w:color="auto" w:fill="auto"/>
          </w:tcPr>
          <w:p w14:paraId="21784F44" w14:textId="6AE60542" w:rsidR="00A65A95" w:rsidRDefault="00A65A95" w:rsidP="00A65A95">
            <w:pPr>
              <w:jc w:val="center"/>
              <w:rPr>
                <w:rFonts w:ascii="Sylfaen" w:hAnsi="Sylfaen" w:cs="Calibri"/>
                <w:sz w:val="20"/>
                <w:szCs w:val="20"/>
              </w:rPr>
            </w:pPr>
            <w:proofErr w:type="spellStart"/>
            <w:r w:rsidRPr="001A25F9">
              <w:t>тн</w:t>
            </w:r>
            <w:proofErr w:type="spellEnd"/>
          </w:p>
        </w:tc>
        <w:tc>
          <w:tcPr>
            <w:tcW w:w="900" w:type="dxa"/>
            <w:tcBorders>
              <w:top w:val="nil"/>
              <w:left w:val="nil"/>
              <w:bottom w:val="single" w:sz="4" w:space="0" w:color="auto"/>
              <w:right w:val="single" w:sz="4" w:space="0" w:color="auto"/>
            </w:tcBorders>
            <w:shd w:val="clear" w:color="auto" w:fill="auto"/>
          </w:tcPr>
          <w:p w14:paraId="1F859A54" w14:textId="1564A586" w:rsidR="00A65A95" w:rsidRDefault="00A65A95" w:rsidP="00A65A95">
            <w:pPr>
              <w:jc w:val="center"/>
              <w:rPr>
                <w:rFonts w:ascii="Sylfaen" w:hAnsi="Sylfaen" w:cs="Calibri"/>
                <w:sz w:val="20"/>
                <w:szCs w:val="20"/>
              </w:rPr>
            </w:pPr>
            <w:r w:rsidRPr="001A25F9">
              <w:t>0,02690</w:t>
            </w:r>
          </w:p>
        </w:tc>
      </w:tr>
      <w:tr w:rsidR="00A65A95" w14:paraId="0B8E8629"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7F349565" w14:textId="512EB290" w:rsidR="00A65A95" w:rsidRDefault="00A65A95" w:rsidP="00A65A95">
            <w:pPr>
              <w:jc w:val="center"/>
              <w:rPr>
                <w:rFonts w:ascii="Sylfaen" w:hAnsi="Sylfaen" w:cs="Calibri"/>
                <w:sz w:val="20"/>
                <w:szCs w:val="20"/>
              </w:rPr>
            </w:pPr>
            <w:r w:rsidRPr="001A25F9">
              <w:t>4</w:t>
            </w:r>
          </w:p>
        </w:tc>
        <w:tc>
          <w:tcPr>
            <w:tcW w:w="8298" w:type="dxa"/>
            <w:tcBorders>
              <w:top w:val="nil"/>
              <w:left w:val="nil"/>
              <w:bottom w:val="single" w:sz="4" w:space="0" w:color="auto"/>
              <w:right w:val="single" w:sz="4" w:space="0" w:color="auto"/>
            </w:tcBorders>
            <w:shd w:val="clear" w:color="auto" w:fill="auto"/>
          </w:tcPr>
          <w:p w14:paraId="1F544804" w14:textId="07851096" w:rsidR="00A65A95" w:rsidRDefault="00A65A95" w:rsidP="00A65A95">
            <w:pPr>
              <w:rPr>
                <w:rFonts w:ascii="Sylfaen" w:hAnsi="Sylfaen" w:cs="Calibri"/>
                <w:sz w:val="20"/>
                <w:szCs w:val="20"/>
              </w:rPr>
            </w:pPr>
            <w:r w:rsidRPr="001A25F9">
              <w:t>Демонтаж существующих базальтовых бордюров со складированием на месте</w:t>
            </w:r>
          </w:p>
        </w:tc>
        <w:tc>
          <w:tcPr>
            <w:tcW w:w="656" w:type="dxa"/>
            <w:tcBorders>
              <w:top w:val="nil"/>
              <w:left w:val="nil"/>
              <w:bottom w:val="single" w:sz="4" w:space="0" w:color="auto"/>
              <w:right w:val="single" w:sz="4" w:space="0" w:color="auto"/>
            </w:tcBorders>
            <w:shd w:val="clear" w:color="auto" w:fill="auto"/>
          </w:tcPr>
          <w:p w14:paraId="7F5B92E6" w14:textId="16DA0EE8" w:rsidR="00A65A95" w:rsidRDefault="00A65A95" w:rsidP="00A65A95">
            <w:pPr>
              <w:jc w:val="center"/>
              <w:rPr>
                <w:rFonts w:ascii="Sylfaen" w:hAnsi="Sylfaen" w:cs="Calibri"/>
                <w:sz w:val="20"/>
                <w:szCs w:val="20"/>
              </w:rPr>
            </w:pPr>
            <w:proofErr w:type="spellStart"/>
            <w:r w:rsidRPr="001A25F9">
              <w:t>пог</w:t>
            </w:r>
            <w:proofErr w:type="spellEnd"/>
            <w:r w:rsidRPr="001A25F9">
              <w:t>. м</w:t>
            </w:r>
          </w:p>
        </w:tc>
        <w:tc>
          <w:tcPr>
            <w:tcW w:w="900" w:type="dxa"/>
            <w:tcBorders>
              <w:top w:val="nil"/>
              <w:left w:val="nil"/>
              <w:bottom w:val="single" w:sz="4" w:space="0" w:color="auto"/>
              <w:right w:val="single" w:sz="4" w:space="0" w:color="auto"/>
            </w:tcBorders>
            <w:shd w:val="clear" w:color="auto" w:fill="auto"/>
          </w:tcPr>
          <w:p w14:paraId="771F6C66" w14:textId="467A878A" w:rsidR="00A65A95" w:rsidRDefault="00A65A95" w:rsidP="00A65A95">
            <w:pPr>
              <w:jc w:val="center"/>
              <w:rPr>
                <w:rFonts w:ascii="Sylfaen" w:hAnsi="Sylfaen" w:cs="Calibri"/>
                <w:sz w:val="20"/>
                <w:szCs w:val="20"/>
              </w:rPr>
            </w:pPr>
            <w:r w:rsidRPr="001A25F9">
              <w:t>10,0</w:t>
            </w:r>
          </w:p>
        </w:tc>
      </w:tr>
      <w:tr w:rsidR="00A65A95" w14:paraId="56FEB036"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75BD852B" w14:textId="65AE87E1" w:rsidR="00A65A95" w:rsidRDefault="00A65A95" w:rsidP="00A65A95">
            <w:pPr>
              <w:jc w:val="center"/>
              <w:rPr>
                <w:rFonts w:ascii="Sylfaen" w:hAnsi="Sylfaen" w:cs="Calibri"/>
                <w:sz w:val="20"/>
                <w:szCs w:val="20"/>
              </w:rPr>
            </w:pPr>
            <w:r w:rsidRPr="001A25F9">
              <w:t>5</w:t>
            </w:r>
          </w:p>
        </w:tc>
        <w:tc>
          <w:tcPr>
            <w:tcW w:w="8298" w:type="dxa"/>
            <w:tcBorders>
              <w:top w:val="nil"/>
              <w:left w:val="nil"/>
              <w:bottom w:val="single" w:sz="4" w:space="0" w:color="auto"/>
              <w:right w:val="single" w:sz="4" w:space="0" w:color="auto"/>
            </w:tcBorders>
            <w:shd w:val="clear" w:color="auto" w:fill="auto"/>
          </w:tcPr>
          <w:p w14:paraId="02AABE42" w14:textId="739FBF44" w:rsidR="00A65A95" w:rsidRDefault="00A65A95" w:rsidP="00A65A95">
            <w:pPr>
              <w:rPr>
                <w:rFonts w:ascii="Sylfaen" w:hAnsi="Sylfaen" w:cs="Calibri"/>
                <w:sz w:val="20"/>
                <w:szCs w:val="20"/>
              </w:rPr>
            </w:pPr>
            <w:r w:rsidRPr="001A25F9">
              <w:t>Монтаж складированных бордюров на бетонное основание</w:t>
            </w:r>
          </w:p>
        </w:tc>
        <w:tc>
          <w:tcPr>
            <w:tcW w:w="656" w:type="dxa"/>
            <w:tcBorders>
              <w:top w:val="nil"/>
              <w:left w:val="nil"/>
              <w:bottom w:val="single" w:sz="4" w:space="0" w:color="auto"/>
              <w:right w:val="single" w:sz="4" w:space="0" w:color="auto"/>
            </w:tcBorders>
            <w:shd w:val="clear" w:color="auto" w:fill="auto"/>
          </w:tcPr>
          <w:p w14:paraId="6B51925C" w14:textId="52798F8F" w:rsidR="00A65A95" w:rsidRDefault="00A65A95" w:rsidP="00A65A95">
            <w:pPr>
              <w:jc w:val="center"/>
              <w:rPr>
                <w:rFonts w:ascii="Sylfaen" w:hAnsi="Sylfaen" w:cs="Calibri"/>
                <w:sz w:val="20"/>
                <w:szCs w:val="20"/>
              </w:rPr>
            </w:pPr>
            <w:proofErr w:type="spellStart"/>
            <w:r w:rsidRPr="001A25F9">
              <w:t>пог</w:t>
            </w:r>
            <w:proofErr w:type="spellEnd"/>
            <w:r w:rsidRPr="001A25F9">
              <w:t>. м</w:t>
            </w:r>
          </w:p>
        </w:tc>
        <w:tc>
          <w:tcPr>
            <w:tcW w:w="900" w:type="dxa"/>
            <w:tcBorders>
              <w:top w:val="nil"/>
              <w:left w:val="nil"/>
              <w:bottom w:val="single" w:sz="4" w:space="0" w:color="auto"/>
              <w:right w:val="single" w:sz="4" w:space="0" w:color="auto"/>
            </w:tcBorders>
            <w:shd w:val="clear" w:color="auto" w:fill="auto"/>
          </w:tcPr>
          <w:p w14:paraId="3368CFF5" w14:textId="1C854488" w:rsidR="00A65A95" w:rsidRDefault="00A65A95" w:rsidP="00A65A95">
            <w:pPr>
              <w:jc w:val="center"/>
              <w:rPr>
                <w:rFonts w:ascii="Sylfaen" w:hAnsi="Sylfaen" w:cs="Calibri"/>
                <w:sz w:val="20"/>
                <w:szCs w:val="20"/>
              </w:rPr>
            </w:pPr>
            <w:r w:rsidRPr="001A25F9">
              <w:t>10,0</w:t>
            </w:r>
          </w:p>
        </w:tc>
      </w:tr>
      <w:tr w:rsidR="00A65A95" w14:paraId="5B316A7C"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03BAE907" w14:textId="3FA2D83E" w:rsidR="00A65A95" w:rsidRDefault="00A65A95" w:rsidP="00A65A95">
            <w:pPr>
              <w:jc w:val="center"/>
              <w:rPr>
                <w:rFonts w:ascii="Sylfaen" w:hAnsi="Sylfaen" w:cs="Calibri"/>
                <w:sz w:val="20"/>
                <w:szCs w:val="20"/>
              </w:rPr>
            </w:pPr>
            <w:r w:rsidRPr="001A25F9">
              <w:t>6</w:t>
            </w:r>
          </w:p>
        </w:tc>
        <w:tc>
          <w:tcPr>
            <w:tcW w:w="8298" w:type="dxa"/>
            <w:tcBorders>
              <w:top w:val="nil"/>
              <w:left w:val="nil"/>
              <w:bottom w:val="single" w:sz="4" w:space="0" w:color="auto"/>
              <w:right w:val="single" w:sz="4" w:space="0" w:color="auto"/>
            </w:tcBorders>
            <w:shd w:val="clear" w:color="auto" w:fill="auto"/>
          </w:tcPr>
          <w:p w14:paraId="348A6A1D" w14:textId="654E9D42" w:rsidR="00A65A95" w:rsidRDefault="00A65A95" w:rsidP="00A65A95">
            <w:pPr>
              <w:rPr>
                <w:rFonts w:ascii="Sylfaen" w:hAnsi="Sylfaen" w:cs="Calibri"/>
                <w:sz w:val="20"/>
                <w:szCs w:val="20"/>
              </w:rPr>
            </w:pPr>
            <w:r w:rsidRPr="001A25F9">
              <w:t>Пробивка отверстий диаметром Ø350 мм в стенах существующих колодцев</w:t>
            </w:r>
          </w:p>
        </w:tc>
        <w:tc>
          <w:tcPr>
            <w:tcW w:w="656" w:type="dxa"/>
            <w:tcBorders>
              <w:top w:val="nil"/>
              <w:left w:val="nil"/>
              <w:bottom w:val="single" w:sz="4" w:space="0" w:color="auto"/>
              <w:right w:val="single" w:sz="4" w:space="0" w:color="auto"/>
            </w:tcBorders>
            <w:shd w:val="clear" w:color="auto" w:fill="auto"/>
          </w:tcPr>
          <w:p w14:paraId="3D15B9B2" w14:textId="13F3EBE8" w:rsidR="00A65A95" w:rsidRDefault="00A65A95" w:rsidP="00A65A95">
            <w:pPr>
              <w:jc w:val="center"/>
              <w:rPr>
                <w:rFonts w:ascii="Sylfaen" w:hAnsi="Sylfaen" w:cs="Calibri"/>
                <w:sz w:val="20"/>
                <w:szCs w:val="20"/>
              </w:rPr>
            </w:pPr>
            <w:r w:rsidRPr="001A25F9">
              <w:t>место</w:t>
            </w:r>
          </w:p>
        </w:tc>
        <w:tc>
          <w:tcPr>
            <w:tcW w:w="900" w:type="dxa"/>
            <w:tcBorders>
              <w:top w:val="nil"/>
              <w:left w:val="nil"/>
              <w:bottom w:val="single" w:sz="4" w:space="0" w:color="auto"/>
              <w:right w:val="single" w:sz="4" w:space="0" w:color="auto"/>
            </w:tcBorders>
            <w:shd w:val="clear" w:color="auto" w:fill="auto"/>
          </w:tcPr>
          <w:p w14:paraId="0581AF5E" w14:textId="0FADF196" w:rsidR="00A65A95" w:rsidRDefault="00A65A95" w:rsidP="00A65A95">
            <w:pPr>
              <w:jc w:val="center"/>
              <w:rPr>
                <w:rFonts w:ascii="Sylfaen" w:hAnsi="Sylfaen" w:cs="Calibri"/>
                <w:sz w:val="20"/>
                <w:szCs w:val="20"/>
              </w:rPr>
            </w:pPr>
            <w:r w:rsidRPr="001A25F9">
              <w:t>1,0</w:t>
            </w:r>
          </w:p>
        </w:tc>
      </w:tr>
      <w:tr w:rsidR="00A65A95" w14:paraId="70BA8ED2"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11CEFFE0" w14:textId="1F19B3DA" w:rsidR="00A65A95" w:rsidRDefault="00A65A95" w:rsidP="00A65A95">
            <w:pPr>
              <w:jc w:val="center"/>
              <w:rPr>
                <w:rFonts w:ascii="Sylfaen" w:hAnsi="Sylfaen" w:cs="Calibri"/>
                <w:sz w:val="20"/>
                <w:szCs w:val="20"/>
              </w:rPr>
            </w:pPr>
            <w:r w:rsidRPr="001A25F9">
              <w:t>7</w:t>
            </w:r>
          </w:p>
        </w:tc>
        <w:tc>
          <w:tcPr>
            <w:tcW w:w="8298" w:type="dxa"/>
            <w:tcBorders>
              <w:top w:val="nil"/>
              <w:left w:val="nil"/>
              <w:bottom w:val="single" w:sz="4" w:space="0" w:color="auto"/>
              <w:right w:val="single" w:sz="4" w:space="0" w:color="auto"/>
            </w:tcBorders>
            <w:shd w:val="clear" w:color="auto" w:fill="auto"/>
          </w:tcPr>
          <w:p w14:paraId="4D3AEC45" w14:textId="38157A0D" w:rsidR="00A65A95" w:rsidRDefault="00A65A95" w:rsidP="00A65A95">
            <w:pPr>
              <w:rPr>
                <w:rFonts w:ascii="Sylfaen" w:hAnsi="Sylfaen" w:cs="Calibri"/>
                <w:color w:val="000000"/>
                <w:sz w:val="20"/>
                <w:szCs w:val="20"/>
              </w:rPr>
            </w:pPr>
            <w:r w:rsidRPr="001A25F9">
              <w:t>Заделка новых и существующих отверстий цементно-песчаным раствором</w:t>
            </w:r>
          </w:p>
        </w:tc>
        <w:tc>
          <w:tcPr>
            <w:tcW w:w="656" w:type="dxa"/>
            <w:tcBorders>
              <w:top w:val="nil"/>
              <w:left w:val="nil"/>
              <w:bottom w:val="single" w:sz="4" w:space="0" w:color="auto"/>
              <w:right w:val="single" w:sz="4" w:space="0" w:color="auto"/>
            </w:tcBorders>
            <w:shd w:val="clear" w:color="auto" w:fill="auto"/>
          </w:tcPr>
          <w:p w14:paraId="6887003C" w14:textId="2AF825FB" w:rsidR="00A65A95" w:rsidRDefault="00A65A95" w:rsidP="00A65A95">
            <w:pPr>
              <w:jc w:val="center"/>
              <w:rPr>
                <w:rFonts w:ascii="Sylfaen" w:hAnsi="Sylfaen" w:cs="Calibri"/>
                <w:sz w:val="20"/>
                <w:szCs w:val="20"/>
              </w:rPr>
            </w:pPr>
            <w:r w:rsidRPr="001A25F9">
              <w:t>м2</w:t>
            </w:r>
          </w:p>
        </w:tc>
        <w:tc>
          <w:tcPr>
            <w:tcW w:w="900" w:type="dxa"/>
            <w:tcBorders>
              <w:top w:val="nil"/>
              <w:left w:val="nil"/>
              <w:bottom w:val="single" w:sz="4" w:space="0" w:color="auto"/>
              <w:right w:val="single" w:sz="4" w:space="0" w:color="auto"/>
            </w:tcBorders>
            <w:shd w:val="clear" w:color="auto" w:fill="auto"/>
          </w:tcPr>
          <w:p w14:paraId="1E20F097" w14:textId="0CD5DF2F" w:rsidR="00A65A95" w:rsidRDefault="00A65A95" w:rsidP="00A65A95">
            <w:pPr>
              <w:jc w:val="center"/>
              <w:rPr>
                <w:rFonts w:ascii="Sylfaen" w:hAnsi="Sylfaen" w:cs="Calibri"/>
                <w:sz w:val="20"/>
                <w:szCs w:val="20"/>
              </w:rPr>
            </w:pPr>
            <w:r w:rsidRPr="001A25F9">
              <w:t>0,5</w:t>
            </w:r>
          </w:p>
        </w:tc>
      </w:tr>
      <w:tr w:rsidR="00A65A95" w14:paraId="58821B01" w14:textId="77777777" w:rsidTr="00FA0676">
        <w:trPr>
          <w:trHeight w:val="600"/>
        </w:trPr>
        <w:tc>
          <w:tcPr>
            <w:tcW w:w="486" w:type="dxa"/>
            <w:tcBorders>
              <w:top w:val="nil"/>
              <w:left w:val="single" w:sz="4" w:space="0" w:color="auto"/>
              <w:bottom w:val="single" w:sz="4" w:space="0" w:color="auto"/>
              <w:right w:val="single" w:sz="4" w:space="0" w:color="auto"/>
            </w:tcBorders>
            <w:shd w:val="clear" w:color="auto" w:fill="auto"/>
          </w:tcPr>
          <w:p w14:paraId="4005F072" w14:textId="03DFCF1E" w:rsidR="00A65A95" w:rsidRDefault="00A65A95" w:rsidP="00A65A95">
            <w:pPr>
              <w:jc w:val="center"/>
              <w:rPr>
                <w:rFonts w:ascii="Sylfaen" w:hAnsi="Sylfaen" w:cs="Calibri"/>
                <w:sz w:val="20"/>
                <w:szCs w:val="20"/>
              </w:rPr>
            </w:pPr>
            <w:r w:rsidRPr="001A25F9">
              <w:t>№</w:t>
            </w:r>
          </w:p>
        </w:tc>
        <w:tc>
          <w:tcPr>
            <w:tcW w:w="8298" w:type="dxa"/>
            <w:tcBorders>
              <w:top w:val="nil"/>
              <w:left w:val="nil"/>
              <w:bottom w:val="single" w:sz="4" w:space="0" w:color="auto"/>
              <w:right w:val="single" w:sz="4" w:space="0" w:color="auto"/>
            </w:tcBorders>
            <w:shd w:val="clear" w:color="auto" w:fill="auto"/>
          </w:tcPr>
          <w:p w14:paraId="3EE61D75" w14:textId="3C19587D" w:rsidR="00A65A95" w:rsidRDefault="00A65A95" w:rsidP="00A65A95">
            <w:pPr>
              <w:rPr>
                <w:rFonts w:ascii="Sylfaen" w:hAnsi="Sylfaen" w:cs="Calibri"/>
                <w:sz w:val="20"/>
                <w:szCs w:val="20"/>
              </w:rPr>
            </w:pPr>
            <w:r w:rsidRPr="001A25F9">
              <w:t>Наименование и описание работ</w:t>
            </w:r>
          </w:p>
        </w:tc>
        <w:tc>
          <w:tcPr>
            <w:tcW w:w="656" w:type="dxa"/>
            <w:tcBorders>
              <w:top w:val="nil"/>
              <w:left w:val="nil"/>
              <w:bottom w:val="single" w:sz="4" w:space="0" w:color="auto"/>
              <w:right w:val="single" w:sz="4" w:space="0" w:color="auto"/>
            </w:tcBorders>
            <w:shd w:val="clear" w:color="auto" w:fill="auto"/>
          </w:tcPr>
          <w:p w14:paraId="1D04D564" w14:textId="33647BCB" w:rsidR="00A65A95" w:rsidRDefault="00A65A95" w:rsidP="00A65A95">
            <w:pPr>
              <w:jc w:val="center"/>
              <w:rPr>
                <w:rFonts w:ascii="Sylfaen" w:hAnsi="Sylfaen" w:cs="Calibri"/>
                <w:sz w:val="20"/>
                <w:szCs w:val="20"/>
              </w:rPr>
            </w:pPr>
            <w:r w:rsidRPr="001A25F9">
              <w:t>Ед. изм.</w:t>
            </w:r>
          </w:p>
        </w:tc>
        <w:tc>
          <w:tcPr>
            <w:tcW w:w="900" w:type="dxa"/>
            <w:tcBorders>
              <w:top w:val="nil"/>
              <w:left w:val="nil"/>
              <w:bottom w:val="single" w:sz="4" w:space="0" w:color="auto"/>
              <w:right w:val="single" w:sz="4" w:space="0" w:color="auto"/>
            </w:tcBorders>
            <w:shd w:val="clear" w:color="auto" w:fill="auto"/>
          </w:tcPr>
          <w:p w14:paraId="5D7B2688" w14:textId="30EDE00E" w:rsidR="00A65A95" w:rsidRDefault="00A65A95" w:rsidP="00A65A95">
            <w:pPr>
              <w:jc w:val="center"/>
              <w:rPr>
                <w:rFonts w:ascii="Sylfaen" w:hAnsi="Sylfaen" w:cs="Calibri"/>
                <w:sz w:val="20"/>
                <w:szCs w:val="20"/>
              </w:rPr>
            </w:pPr>
            <w:r w:rsidRPr="001A25F9">
              <w:t>Кол-во</w:t>
            </w:r>
          </w:p>
        </w:tc>
      </w:tr>
    </w:tbl>
    <w:p w14:paraId="0A126FC1" w14:textId="77777777" w:rsidR="00E034E1" w:rsidRPr="00E6597C" w:rsidRDefault="00E034E1" w:rsidP="00E034E1">
      <w:pPr>
        <w:ind w:firstLine="567"/>
        <w:jc w:val="right"/>
        <w:rPr>
          <w:rFonts w:ascii="GHEA Grapalat" w:hAnsi="GHEA Grapalat"/>
          <w:i/>
          <w:lang w:val="pt-BR"/>
        </w:rPr>
      </w:pPr>
    </w:p>
    <w:p w14:paraId="00560254" w14:textId="77777777" w:rsidR="00E034E1" w:rsidRPr="00E6597C" w:rsidRDefault="00E034E1" w:rsidP="00E034E1">
      <w:pPr>
        <w:ind w:firstLine="567"/>
        <w:jc w:val="right"/>
        <w:rPr>
          <w:rFonts w:ascii="GHEA Grapalat" w:hAnsi="GHEA Grapalat"/>
          <w:i/>
          <w:lang w:val="pt-BR"/>
        </w:rPr>
      </w:pPr>
    </w:p>
    <w:p w14:paraId="70D00A51" w14:textId="77777777" w:rsidR="00F73ED2" w:rsidRPr="00F73ED2" w:rsidRDefault="00F73ED2" w:rsidP="00F73ED2">
      <w:pPr>
        <w:widowControl w:val="0"/>
        <w:spacing w:after="160" w:line="360" w:lineRule="auto"/>
        <w:ind w:firstLine="567"/>
        <w:jc w:val="both"/>
        <w:rPr>
          <w:rFonts w:ascii="GHEA Grapalat" w:hAnsi="GHEA Grapalat"/>
          <w:b/>
          <w:bCs/>
          <w:sz w:val="20"/>
          <w:szCs w:val="20"/>
          <w:lang w:val="hy-AM"/>
        </w:rPr>
      </w:pPr>
      <w:r w:rsidRPr="00F73ED2">
        <w:rPr>
          <w:rFonts w:ascii="GHEA Grapalat" w:hAnsi="GHEA Grapalat"/>
          <w:b/>
          <w:bCs/>
          <w:sz w:val="20"/>
          <w:szCs w:val="20"/>
          <w:lang w:val="hy-AM"/>
        </w:rPr>
        <w:t>Работы должны быть выполнены в соответствии с запланированными объемами.</w:t>
      </w:r>
    </w:p>
    <w:p w14:paraId="7828B4FE" w14:textId="77777777" w:rsidR="00F73ED2" w:rsidRPr="00F73ED2" w:rsidRDefault="00F73ED2" w:rsidP="00F73ED2">
      <w:pPr>
        <w:widowControl w:val="0"/>
        <w:spacing w:after="160" w:line="360" w:lineRule="auto"/>
        <w:ind w:firstLine="567"/>
        <w:jc w:val="both"/>
        <w:rPr>
          <w:rFonts w:ascii="GHEA Grapalat" w:hAnsi="GHEA Grapalat"/>
          <w:b/>
          <w:bCs/>
          <w:sz w:val="20"/>
          <w:szCs w:val="20"/>
          <w:lang w:val="hy-AM"/>
        </w:rPr>
      </w:pPr>
      <w:r w:rsidRPr="00F73ED2">
        <w:rPr>
          <w:rFonts w:ascii="GHEA Grapalat" w:hAnsi="GHEA Grapalat"/>
          <w:b/>
          <w:bCs/>
          <w:sz w:val="20"/>
          <w:szCs w:val="20"/>
          <w:lang w:val="hy-AM"/>
        </w:rPr>
        <w:t>Все используемые материалы и оборудование должны соответствовать действующим в Республике Армения нормативным требованиям, а также квалификационным и параметрическим показателям продукции.</w:t>
      </w:r>
    </w:p>
    <w:p w14:paraId="4CB45FF2" w14:textId="77777777" w:rsidR="00F73ED2" w:rsidRPr="00F73ED2" w:rsidRDefault="00F73ED2" w:rsidP="00F73ED2">
      <w:pPr>
        <w:widowControl w:val="0"/>
        <w:spacing w:after="160" w:line="360" w:lineRule="auto"/>
        <w:ind w:firstLine="567"/>
        <w:jc w:val="both"/>
        <w:rPr>
          <w:rFonts w:ascii="GHEA Grapalat" w:hAnsi="GHEA Grapalat"/>
          <w:b/>
          <w:bCs/>
          <w:sz w:val="20"/>
          <w:szCs w:val="20"/>
          <w:lang w:val="hy-AM"/>
        </w:rPr>
      </w:pPr>
      <w:r w:rsidRPr="00F73ED2">
        <w:rPr>
          <w:rFonts w:ascii="GHEA Grapalat" w:hAnsi="GHEA Grapalat"/>
          <w:b/>
          <w:bCs/>
          <w:sz w:val="20"/>
          <w:szCs w:val="20"/>
          <w:lang w:val="hy-AM"/>
        </w:rPr>
        <w:t>Все виды работ должны выполняться в соответствии со строительными нормами, правилами,</w:t>
      </w:r>
    </w:p>
    <w:p w14:paraId="3ED1A181" w14:textId="77777777" w:rsidR="00F73ED2" w:rsidRPr="00F73ED2" w:rsidRDefault="00F73ED2" w:rsidP="00F73ED2">
      <w:pPr>
        <w:widowControl w:val="0"/>
        <w:spacing w:after="160" w:line="360" w:lineRule="auto"/>
        <w:ind w:firstLine="567"/>
        <w:jc w:val="both"/>
        <w:rPr>
          <w:rFonts w:ascii="GHEA Grapalat" w:hAnsi="GHEA Grapalat"/>
          <w:b/>
          <w:bCs/>
          <w:sz w:val="20"/>
          <w:szCs w:val="20"/>
          <w:lang w:val="hy-AM"/>
        </w:rPr>
      </w:pPr>
      <w:r w:rsidRPr="00F73ED2">
        <w:rPr>
          <w:rFonts w:ascii="GHEA Grapalat" w:hAnsi="GHEA Grapalat"/>
          <w:b/>
          <w:bCs/>
          <w:sz w:val="20"/>
          <w:szCs w:val="20"/>
          <w:lang w:val="hy-AM"/>
        </w:rPr>
        <w:t>стандартами и техническими условиями.</w:t>
      </w:r>
    </w:p>
    <w:p w14:paraId="0B2D9C7F" w14:textId="77777777" w:rsidR="00F73ED2" w:rsidRPr="00F73ED2" w:rsidRDefault="00F73ED2" w:rsidP="00F73ED2">
      <w:pPr>
        <w:widowControl w:val="0"/>
        <w:spacing w:after="160" w:line="360" w:lineRule="auto"/>
        <w:ind w:firstLine="567"/>
        <w:jc w:val="both"/>
        <w:rPr>
          <w:rFonts w:ascii="GHEA Grapalat" w:hAnsi="GHEA Grapalat"/>
          <w:b/>
          <w:bCs/>
          <w:sz w:val="20"/>
          <w:szCs w:val="20"/>
          <w:lang w:val="hy-AM"/>
        </w:rPr>
      </w:pPr>
      <w:r w:rsidRPr="00F73ED2">
        <w:rPr>
          <w:rFonts w:ascii="GHEA Grapalat" w:hAnsi="GHEA Grapalat"/>
          <w:b/>
          <w:bCs/>
          <w:sz w:val="20"/>
          <w:szCs w:val="20"/>
          <w:lang w:val="hy-AM"/>
        </w:rPr>
        <w:t>Обеспечить соответствие документов, подтверждающих качество строительных материалов, используемых при строительстве (сертификаты, технические паспорта, протоколы лабораторных испытаний и т.д.), действующим стандартам, техническим и другим нормативным требованиям.</w:t>
      </w:r>
    </w:p>
    <w:p w14:paraId="6FD96450" w14:textId="77777777" w:rsidR="00F73ED2" w:rsidRPr="00F73ED2" w:rsidRDefault="00F73ED2" w:rsidP="00F73ED2">
      <w:pPr>
        <w:widowControl w:val="0"/>
        <w:spacing w:after="160" w:line="360" w:lineRule="auto"/>
        <w:ind w:firstLine="567"/>
        <w:jc w:val="both"/>
        <w:rPr>
          <w:rFonts w:ascii="GHEA Grapalat" w:hAnsi="GHEA Grapalat"/>
          <w:b/>
          <w:bCs/>
          <w:sz w:val="20"/>
          <w:szCs w:val="20"/>
          <w:lang w:val="hy-AM"/>
        </w:rPr>
      </w:pPr>
      <w:r w:rsidRPr="00F73ED2">
        <w:rPr>
          <w:rFonts w:ascii="GHEA Grapalat" w:hAnsi="GHEA Grapalat"/>
          <w:b/>
          <w:bCs/>
          <w:sz w:val="20"/>
          <w:szCs w:val="20"/>
          <w:lang w:val="hy-AM"/>
        </w:rPr>
        <w:t>Подрядчик несет ответственность за обеспечение безопасности.</w:t>
      </w:r>
    </w:p>
    <w:p w14:paraId="01EA4967" w14:textId="77777777" w:rsidR="00F73ED2" w:rsidRPr="00F73ED2" w:rsidRDefault="00F73ED2" w:rsidP="00F73ED2">
      <w:pPr>
        <w:widowControl w:val="0"/>
        <w:spacing w:after="160" w:line="360" w:lineRule="auto"/>
        <w:ind w:firstLine="567"/>
        <w:jc w:val="both"/>
        <w:rPr>
          <w:rFonts w:ascii="GHEA Grapalat" w:hAnsi="GHEA Grapalat"/>
          <w:b/>
          <w:bCs/>
          <w:sz w:val="20"/>
          <w:szCs w:val="20"/>
          <w:lang w:val="hy-AM"/>
        </w:rPr>
      </w:pPr>
      <w:r w:rsidRPr="00F73ED2">
        <w:rPr>
          <w:rFonts w:ascii="GHEA Grapalat" w:hAnsi="GHEA Grapalat"/>
          <w:b/>
          <w:bCs/>
          <w:sz w:val="20"/>
          <w:szCs w:val="20"/>
          <w:lang w:val="hy-AM"/>
        </w:rPr>
        <w:t xml:space="preserve">В ходе строительных работ обеспечить надлежащую организацию строительных </w:t>
      </w:r>
      <w:r w:rsidRPr="00F73ED2">
        <w:rPr>
          <w:rFonts w:ascii="GHEA Grapalat" w:hAnsi="GHEA Grapalat"/>
          <w:b/>
          <w:bCs/>
          <w:sz w:val="20"/>
          <w:szCs w:val="20"/>
          <w:lang w:val="hy-AM"/>
        </w:rPr>
        <w:lastRenderedPageBreak/>
        <w:t>площадок, применяя Постановление Ереванского городского совета от 16.03.2012 г. «О временном разделении строительных площадок ограждением и установке информационных щитов», установленное Постановлением № 405-Н.</w:t>
      </w:r>
    </w:p>
    <w:p w14:paraId="140E9D1B" w14:textId="77777777" w:rsidR="00F73ED2" w:rsidRPr="00F73ED2" w:rsidRDefault="00F73ED2" w:rsidP="00F73ED2">
      <w:pPr>
        <w:widowControl w:val="0"/>
        <w:spacing w:after="160" w:line="360" w:lineRule="auto"/>
        <w:ind w:firstLine="567"/>
        <w:jc w:val="both"/>
        <w:rPr>
          <w:rFonts w:ascii="GHEA Grapalat" w:hAnsi="GHEA Grapalat"/>
          <w:b/>
          <w:bCs/>
          <w:sz w:val="20"/>
          <w:szCs w:val="20"/>
          <w:lang w:val="hy-AM"/>
        </w:rPr>
      </w:pPr>
      <w:r w:rsidRPr="00F73ED2">
        <w:rPr>
          <w:rFonts w:ascii="GHEA Grapalat" w:hAnsi="GHEA Grapalat"/>
          <w:b/>
          <w:bCs/>
          <w:sz w:val="20"/>
          <w:szCs w:val="20"/>
          <w:lang w:val="hy-AM"/>
        </w:rPr>
        <w:t>В ходе строительных работ обеспечить надлежащее санитарное состояние строительных площадок, прилегающих и озелененных территорий, а также хранить используемые материалы, песок и цементно-песчаную смесь, в таре (металлической, пластиковой, мешочной или иной). После завершения работ Подрядная организация несет гарантийные обязательства сроком на 1 год.</w:t>
      </w:r>
    </w:p>
    <w:p w14:paraId="0FADE07E" w14:textId="77777777" w:rsidR="00F73ED2" w:rsidRPr="00F73ED2" w:rsidRDefault="00F73ED2" w:rsidP="00F73ED2">
      <w:pPr>
        <w:widowControl w:val="0"/>
        <w:spacing w:after="160" w:line="360" w:lineRule="auto"/>
        <w:ind w:firstLine="567"/>
        <w:jc w:val="both"/>
        <w:rPr>
          <w:rFonts w:ascii="GHEA Grapalat" w:hAnsi="GHEA Grapalat"/>
          <w:b/>
          <w:bCs/>
          <w:sz w:val="20"/>
          <w:szCs w:val="20"/>
          <w:lang w:val="hy-AM"/>
        </w:rPr>
      </w:pPr>
    </w:p>
    <w:p w14:paraId="1C89F76D" w14:textId="77777777" w:rsidR="00F73ED2" w:rsidRPr="00F73ED2" w:rsidRDefault="00F73ED2" w:rsidP="00F73ED2">
      <w:pPr>
        <w:widowControl w:val="0"/>
        <w:spacing w:after="160" w:line="360" w:lineRule="auto"/>
        <w:ind w:firstLine="567"/>
        <w:jc w:val="both"/>
        <w:rPr>
          <w:rFonts w:ascii="GHEA Grapalat" w:hAnsi="GHEA Grapalat"/>
          <w:b/>
          <w:bCs/>
          <w:sz w:val="20"/>
          <w:szCs w:val="20"/>
          <w:lang w:val="hy-AM"/>
        </w:rPr>
      </w:pPr>
      <w:r w:rsidRPr="00F73ED2">
        <w:rPr>
          <w:rFonts w:ascii="GHEA Grapalat" w:hAnsi="GHEA Grapalat"/>
          <w:b/>
          <w:bCs/>
          <w:sz w:val="20"/>
          <w:szCs w:val="20"/>
          <w:lang w:val="hy-AM"/>
        </w:rPr>
        <w:t>Необходимые лицензии: Осуществление капитального строительства по следующим направлениям градостроительства: Водоснабжение и водоотведение /внутренние и наружные сети водоснабжения и водоотведения, гидромелиорация/</w:t>
      </w:r>
    </w:p>
    <w:p w14:paraId="19323B60" w14:textId="73E5C62B" w:rsidR="000A359E" w:rsidRDefault="00F73ED2" w:rsidP="00F73ED2">
      <w:pPr>
        <w:widowControl w:val="0"/>
        <w:spacing w:after="160" w:line="360" w:lineRule="auto"/>
        <w:ind w:firstLine="567"/>
        <w:jc w:val="both"/>
        <w:rPr>
          <w:rFonts w:ascii="Sylfaen" w:hAnsi="Sylfaen"/>
          <w:lang w:val="hy-AM"/>
        </w:rPr>
      </w:pPr>
      <w:r w:rsidRPr="00F73ED2">
        <w:rPr>
          <w:rFonts w:ascii="GHEA Grapalat" w:hAnsi="GHEA Grapalat"/>
          <w:b/>
          <w:bCs/>
          <w:sz w:val="20"/>
          <w:szCs w:val="20"/>
          <w:lang w:val="hy-AM"/>
        </w:rPr>
        <w:t>* Подрядчик выполняет работы по адресу: г. Ереван, ул. Туманяна, 54.</w:t>
      </w:r>
    </w:p>
    <w:p w14:paraId="371C8547" w14:textId="77777777" w:rsidR="000A359E" w:rsidRDefault="000A359E" w:rsidP="00BB28C8">
      <w:pPr>
        <w:widowControl w:val="0"/>
        <w:spacing w:after="160" w:line="360" w:lineRule="auto"/>
        <w:ind w:firstLine="567"/>
        <w:jc w:val="center"/>
        <w:rPr>
          <w:rFonts w:ascii="Sylfaen" w:hAnsi="Sylfaen"/>
          <w:lang w:val="hy-AM"/>
        </w:rPr>
      </w:pPr>
    </w:p>
    <w:p w14:paraId="5C31BF7F" w14:textId="77777777" w:rsidR="000A359E" w:rsidRDefault="000A359E" w:rsidP="00BB28C8">
      <w:pPr>
        <w:widowControl w:val="0"/>
        <w:spacing w:after="160" w:line="360" w:lineRule="auto"/>
        <w:ind w:firstLine="567"/>
        <w:jc w:val="center"/>
        <w:rPr>
          <w:rFonts w:ascii="Sylfaen" w:hAnsi="Sylfaen"/>
          <w:lang w:val="hy-AM"/>
        </w:rPr>
      </w:pPr>
    </w:p>
    <w:p w14:paraId="7B8C48A5" w14:textId="77777777" w:rsidR="000A359E" w:rsidRPr="000A359E" w:rsidRDefault="000A359E" w:rsidP="00BB28C8">
      <w:pPr>
        <w:widowControl w:val="0"/>
        <w:spacing w:after="160" w:line="360" w:lineRule="auto"/>
        <w:ind w:firstLine="567"/>
        <w:jc w:val="center"/>
        <w:rPr>
          <w:rFonts w:ascii="Sylfaen" w:hAnsi="Sylfaen"/>
          <w:b/>
          <w:lang w:val="hy-AM"/>
        </w:rPr>
      </w:pPr>
    </w:p>
    <w:p w14:paraId="59E38BE1" w14:textId="77777777"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30A5B54" w14:textId="77777777" w:rsidTr="003D2146">
        <w:trPr>
          <w:jc w:val="center"/>
        </w:trPr>
        <w:tc>
          <w:tcPr>
            <w:tcW w:w="4536" w:type="dxa"/>
          </w:tcPr>
          <w:p w14:paraId="097A1E4B"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2CE8D7C6"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14:paraId="7BAA8711"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580C8399"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73215820" w14:textId="77777777"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14:paraId="613EB1C5"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3D36AD01"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14:paraId="7597E26A"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5ED601A7"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4F5E826D" w14:textId="77777777" w:rsidR="00BB28C8" w:rsidRDefault="00BB28C8" w:rsidP="00BB28C8">
      <w:pPr>
        <w:widowControl w:val="0"/>
        <w:spacing w:after="160" w:line="360" w:lineRule="auto"/>
        <w:ind w:firstLine="567"/>
        <w:jc w:val="right"/>
        <w:rPr>
          <w:rFonts w:ascii="GHEA Grapalat" w:hAnsi="GHEA Grapalat"/>
          <w:i/>
        </w:rPr>
      </w:pPr>
    </w:p>
    <w:p w14:paraId="77BE726D" w14:textId="77777777" w:rsidR="00BB28C8" w:rsidRDefault="00BB28C8" w:rsidP="00BB28C8">
      <w:pPr>
        <w:rPr>
          <w:rFonts w:ascii="GHEA Grapalat" w:hAnsi="GHEA Grapalat"/>
          <w:i/>
        </w:rPr>
      </w:pPr>
      <w:r>
        <w:rPr>
          <w:rFonts w:ascii="GHEA Grapalat" w:hAnsi="GHEA Grapalat"/>
          <w:i/>
        </w:rPr>
        <w:br w:type="page"/>
      </w:r>
    </w:p>
    <w:p w14:paraId="6038AFD7"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14:paraId="79BEA8D6"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proofErr w:type="gramEnd"/>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26022DD" w14:textId="77777777" w:rsidR="00BB28C8" w:rsidRPr="00CD2E1D" w:rsidRDefault="00BB28C8" w:rsidP="00BB28C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14:paraId="74E496D6" w14:textId="77777777" w:rsidR="00E44D57" w:rsidRPr="009F3DC7" w:rsidRDefault="00E44D57" w:rsidP="00070DD5">
      <w:pPr>
        <w:widowControl w:val="0"/>
        <w:spacing w:after="160" w:line="360" w:lineRule="auto"/>
        <w:ind w:firstLine="567"/>
        <w:jc w:val="right"/>
        <w:rPr>
          <w:rFonts w:ascii="GHEA Grapalat" w:hAnsi="GHEA Grapalat"/>
          <w:i/>
        </w:rPr>
      </w:pPr>
    </w:p>
    <w:p w14:paraId="007B7AAB" w14:textId="04B78B7B" w:rsidR="00E44D57" w:rsidRPr="00E6597C" w:rsidRDefault="005C4D40" w:rsidP="00E44D57">
      <w:pPr>
        <w:ind w:firstLine="567"/>
        <w:jc w:val="center"/>
        <w:rPr>
          <w:rFonts w:ascii="GHEA Grapalat" w:hAnsi="GHEA Grapalat"/>
          <w:i/>
          <w:lang w:val="pt-BR"/>
        </w:rPr>
      </w:pPr>
      <w:r w:rsidRPr="00A948AB">
        <w:rPr>
          <w:rFonts w:ascii="GHEA Grapalat" w:hAnsi="GHEA Grapalat"/>
          <w:b/>
          <w:spacing w:val="6"/>
          <w:sz w:val="22"/>
          <w:szCs w:val="22"/>
        </w:rPr>
        <w:t>СТРОИТЕЛЬНЫЕ РАБОТЫ ПО КАНАЛИЗАЦИИ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2694"/>
        <w:gridCol w:w="2725"/>
        <w:gridCol w:w="2301"/>
      </w:tblGrid>
      <w:tr w:rsidR="00BB28C8" w:rsidRPr="009F3DC7" w14:paraId="36760913" w14:textId="77777777" w:rsidTr="008B461C">
        <w:trPr>
          <w:cantSplit/>
          <w:jc w:val="center"/>
        </w:trPr>
        <w:tc>
          <w:tcPr>
            <w:tcW w:w="816" w:type="dxa"/>
            <w:vMerge w:val="restart"/>
            <w:vAlign w:val="center"/>
          </w:tcPr>
          <w:p w14:paraId="1EBF8E9D"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2694" w:type="dxa"/>
            <w:vMerge w:val="restart"/>
            <w:vAlign w:val="center"/>
          </w:tcPr>
          <w:p w14:paraId="35CEE93D"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5DD69895"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26" w:type="dxa"/>
            <w:gridSpan w:val="2"/>
            <w:vAlign w:val="center"/>
          </w:tcPr>
          <w:p w14:paraId="0CA87AA7"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18"/>
              <w:t>**</w:t>
            </w:r>
          </w:p>
        </w:tc>
      </w:tr>
      <w:tr w:rsidR="00BB28C8" w:rsidRPr="009F3DC7" w14:paraId="0755A819" w14:textId="77777777" w:rsidTr="008B461C">
        <w:trPr>
          <w:cantSplit/>
          <w:trHeight w:val="586"/>
          <w:jc w:val="center"/>
        </w:trPr>
        <w:tc>
          <w:tcPr>
            <w:tcW w:w="816" w:type="dxa"/>
            <w:vMerge/>
            <w:vAlign w:val="center"/>
          </w:tcPr>
          <w:p w14:paraId="6946DE6A" w14:textId="77777777" w:rsidR="00BB28C8" w:rsidRPr="00517562" w:rsidRDefault="00BB28C8" w:rsidP="003D2146">
            <w:pPr>
              <w:widowControl w:val="0"/>
              <w:spacing w:after="120"/>
              <w:jc w:val="both"/>
              <w:rPr>
                <w:rFonts w:ascii="GHEA Grapalat" w:hAnsi="GHEA Grapalat"/>
                <w:sz w:val="20"/>
                <w:szCs w:val="20"/>
              </w:rPr>
            </w:pPr>
          </w:p>
        </w:tc>
        <w:tc>
          <w:tcPr>
            <w:tcW w:w="2694" w:type="dxa"/>
            <w:vMerge/>
          </w:tcPr>
          <w:p w14:paraId="5ECF7168" w14:textId="77777777" w:rsidR="00BB28C8" w:rsidRPr="00517562" w:rsidRDefault="00BB28C8" w:rsidP="003D2146">
            <w:pPr>
              <w:widowControl w:val="0"/>
              <w:spacing w:after="120"/>
              <w:rPr>
                <w:rFonts w:ascii="GHEA Grapalat" w:hAnsi="GHEA Grapalat"/>
                <w:sz w:val="20"/>
                <w:szCs w:val="20"/>
              </w:rPr>
            </w:pPr>
          </w:p>
        </w:tc>
        <w:tc>
          <w:tcPr>
            <w:tcW w:w="2725" w:type="dxa"/>
            <w:vAlign w:val="center"/>
          </w:tcPr>
          <w:p w14:paraId="573E8802"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300" w:type="dxa"/>
            <w:vAlign w:val="center"/>
          </w:tcPr>
          <w:p w14:paraId="14F49DC7"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14:paraId="109A8DA8" w14:textId="77777777" w:rsidTr="008B461C">
        <w:trPr>
          <w:trHeight w:val="586"/>
          <w:jc w:val="center"/>
        </w:trPr>
        <w:tc>
          <w:tcPr>
            <w:tcW w:w="816" w:type="dxa"/>
            <w:vAlign w:val="center"/>
          </w:tcPr>
          <w:p w14:paraId="7C1E8186"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2694" w:type="dxa"/>
            <w:vAlign w:val="center"/>
          </w:tcPr>
          <w:p w14:paraId="395BE598" w14:textId="106EA25D" w:rsidR="00BB28C8" w:rsidRPr="00E44D57" w:rsidRDefault="005C4D40" w:rsidP="003D2146">
            <w:pPr>
              <w:widowControl w:val="0"/>
              <w:spacing w:after="120"/>
              <w:rPr>
                <w:rFonts w:ascii="GHEA Grapalat" w:hAnsi="GHEA Grapalat"/>
                <w:sz w:val="20"/>
                <w:szCs w:val="20"/>
                <w:lang w:val="pt-BR"/>
              </w:rPr>
            </w:pPr>
            <w:r w:rsidRPr="00A948AB">
              <w:rPr>
                <w:rFonts w:ascii="GHEA Grapalat" w:hAnsi="GHEA Grapalat"/>
                <w:b/>
                <w:spacing w:val="6"/>
                <w:sz w:val="22"/>
                <w:szCs w:val="22"/>
              </w:rPr>
              <w:t>СТРОИТЕЛЬНЫЕ РАБОТЫ ПО КАНАЛИЗАЦИИ</w:t>
            </w:r>
            <w:r w:rsidRPr="00837FCA">
              <w:rPr>
                <w:rFonts w:ascii="GHEA Grapalat" w:hAnsi="GHEA Grapalat"/>
              </w:rPr>
              <w:t xml:space="preserve"> </w:t>
            </w:r>
          </w:p>
        </w:tc>
        <w:tc>
          <w:tcPr>
            <w:tcW w:w="2725" w:type="dxa"/>
            <w:vAlign w:val="center"/>
          </w:tcPr>
          <w:p w14:paraId="1583D210" w14:textId="0BCE6CB9" w:rsidR="00BB28C8" w:rsidRPr="00517562" w:rsidRDefault="00F606A6" w:rsidP="003D2146">
            <w:pPr>
              <w:widowControl w:val="0"/>
              <w:spacing w:after="120"/>
              <w:jc w:val="center"/>
              <w:rPr>
                <w:rFonts w:ascii="GHEA Grapalat" w:hAnsi="GHEA Grapalat"/>
                <w:sz w:val="20"/>
                <w:szCs w:val="20"/>
              </w:rPr>
            </w:pPr>
            <w:r w:rsidRPr="00F606A6">
              <w:rPr>
                <w:rFonts w:ascii="GHEA Grapalat" w:hAnsi="GHEA Grapalat"/>
                <w:sz w:val="20"/>
                <w:szCs w:val="20"/>
              </w:rPr>
              <w:t>дата вступления в силу договора, заключенного между сторонами /в случае вступления в силу договоров технического и авторского контроля/</w:t>
            </w:r>
          </w:p>
        </w:tc>
        <w:tc>
          <w:tcPr>
            <w:tcW w:w="2300" w:type="dxa"/>
            <w:vAlign w:val="center"/>
          </w:tcPr>
          <w:p w14:paraId="7D1E5B1E" w14:textId="7854642C" w:rsidR="00BB28C8" w:rsidRPr="00517562" w:rsidRDefault="008B461C" w:rsidP="00662250">
            <w:pPr>
              <w:widowControl w:val="0"/>
              <w:spacing w:after="120"/>
              <w:rPr>
                <w:rFonts w:ascii="GHEA Grapalat" w:hAnsi="GHEA Grapalat"/>
                <w:sz w:val="20"/>
                <w:szCs w:val="20"/>
              </w:rPr>
            </w:pPr>
            <w:r w:rsidRPr="008B461C">
              <w:rPr>
                <w:rFonts w:ascii="GHEA Grapalat" w:hAnsi="GHEA Grapalat"/>
                <w:sz w:val="20"/>
                <w:szCs w:val="20"/>
                <w:lang w:val="pt-BR"/>
              </w:rPr>
              <w:t xml:space="preserve">В течение </w:t>
            </w:r>
            <w:r w:rsidR="00662250">
              <w:rPr>
                <w:rFonts w:ascii="GHEA Grapalat" w:hAnsi="GHEA Grapalat"/>
                <w:sz w:val="20"/>
                <w:szCs w:val="20"/>
              </w:rPr>
              <w:t>30</w:t>
            </w:r>
            <w:r w:rsidRPr="008B461C">
              <w:rPr>
                <w:rFonts w:ascii="GHEA Grapalat" w:hAnsi="GHEA Grapalat"/>
                <w:sz w:val="20"/>
                <w:szCs w:val="20"/>
                <w:lang w:val="pt-BR"/>
              </w:rPr>
              <w:t xml:space="preserve"> /</w:t>
            </w:r>
            <w:r w:rsidR="00662250">
              <w:rPr>
                <w:rFonts w:ascii="GHEA Grapalat" w:hAnsi="GHEA Grapalat"/>
                <w:sz w:val="20"/>
                <w:szCs w:val="20"/>
              </w:rPr>
              <w:t>тридцать</w:t>
            </w:r>
            <w:r w:rsidRPr="008B461C">
              <w:rPr>
                <w:rFonts w:ascii="GHEA Grapalat" w:hAnsi="GHEA Grapalat"/>
                <w:sz w:val="20"/>
                <w:szCs w:val="20"/>
                <w:lang w:val="pt-BR"/>
              </w:rPr>
              <w:t xml:space="preserve">/ </w:t>
            </w:r>
            <w:proofErr w:type="spellStart"/>
            <w:r w:rsidR="00662250">
              <w:rPr>
                <w:rFonts w:ascii="GHEA Grapalat" w:hAnsi="GHEA Grapalat"/>
                <w:sz w:val="20"/>
                <w:szCs w:val="20"/>
              </w:rPr>
              <w:t>рабоч</w:t>
            </w:r>
            <w:proofErr w:type="spellEnd"/>
            <w:r w:rsidRPr="008B461C">
              <w:rPr>
                <w:rFonts w:ascii="GHEA Grapalat" w:hAnsi="GHEA Grapalat"/>
                <w:sz w:val="20"/>
                <w:szCs w:val="20"/>
                <w:lang w:val="pt-BR"/>
              </w:rPr>
              <w:t>ых дней</w:t>
            </w:r>
          </w:p>
        </w:tc>
      </w:tr>
      <w:tr w:rsidR="00BB28C8" w:rsidRPr="009F3DC7" w14:paraId="56D556C7" w14:textId="77777777" w:rsidTr="008B461C">
        <w:trPr>
          <w:cantSplit/>
          <w:trHeight w:val="586"/>
          <w:jc w:val="center"/>
        </w:trPr>
        <w:tc>
          <w:tcPr>
            <w:tcW w:w="3510" w:type="dxa"/>
            <w:gridSpan w:val="2"/>
            <w:vAlign w:val="center"/>
          </w:tcPr>
          <w:p w14:paraId="2AC30E2D" w14:textId="77777777"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2725" w:type="dxa"/>
            <w:vAlign w:val="center"/>
          </w:tcPr>
          <w:p w14:paraId="18038D25" w14:textId="77777777" w:rsidR="00BB28C8" w:rsidRPr="00517562" w:rsidRDefault="00BB28C8" w:rsidP="003D2146">
            <w:pPr>
              <w:widowControl w:val="0"/>
              <w:spacing w:after="120"/>
              <w:jc w:val="center"/>
              <w:rPr>
                <w:rFonts w:ascii="GHEA Grapalat" w:hAnsi="GHEA Grapalat"/>
                <w:b/>
                <w:sz w:val="20"/>
                <w:szCs w:val="20"/>
              </w:rPr>
            </w:pPr>
          </w:p>
        </w:tc>
        <w:tc>
          <w:tcPr>
            <w:tcW w:w="2300" w:type="dxa"/>
            <w:vAlign w:val="center"/>
          </w:tcPr>
          <w:p w14:paraId="5B4A9224" w14:textId="77777777" w:rsidR="00BB28C8" w:rsidRPr="00517562" w:rsidRDefault="00BB28C8" w:rsidP="003D2146">
            <w:pPr>
              <w:widowControl w:val="0"/>
              <w:spacing w:after="120"/>
              <w:jc w:val="center"/>
              <w:rPr>
                <w:rFonts w:ascii="GHEA Grapalat" w:hAnsi="GHEA Grapalat"/>
                <w:b/>
                <w:sz w:val="20"/>
                <w:szCs w:val="20"/>
              </w:rPr>
            </w:pPr>
          </w:p>
        </w:tc>
      </w:tr>
    </w:tbl>
    <w:p w14:paraId="516EF91E" w14:textId="77777777"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0AEED0C0" w14:textId="77777777" w:rsidTr="003D2146">
        <w:trPr>
          <w:jc w:val="center"/>
        </w:trPr>
        <w:tc>
          <w:tcPr>
            <w:tcW w:w="4536" w:type="dxa"/>
          </w:tcPr>
          <w:p w14:paraId="2957D229"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292635B4"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39E706D1"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6EFD6441"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09FBF3C6"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21C3A49C"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698EB88E"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234B0F28"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119136C5"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06CB1D89" w14:textId="77777777" w:rsidR="0008563D" w:rsidRPr="00124BE9" w:rsidRDefault="0008563D" w:rsidP="0008563D">
      <w:pPr>
        <w:pStyle w:val="af2"/>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proofErr w:type="spellStart"/>
      <w:r>
        <w:rPr>
          <w:rFonts w:ascii="GHEA Grapalat" w:hAnsi="GHEA Grapalat"/>
          <w:i/>
        </w:rPr>
        <w:t>выполненить</w:t>
      </w:r>
      <w:proofErr w:type="spellEnd"/>
      <w:r>
        <w:rPr>
          <w:rFonts w:ascii="GHEA Grapalat" w:hAnsi="GHEA Grapalat"/>
          <w:i/>
        </w:rPr>
        <w:t xml:space="preserve">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14:paraId="3938C4B2" w14:textId="77777777" w:rsidR="00BB28C8" w:rsidRPr="009F3DC7" w:rsidRDefault="00BB28C8" w:rsidP="00BB28C8">
      <w:pPr>
        <w:widowControl w:val="0"/>
        <w:tabs>
          <w:tab w:val="left" w:pos="8789"/>
        </w:tabs>
        <w:spacing w:after="160" w:line="360" w:lineRule="auto"/>
        <w:ind w:firstLine="567"/>
        <w:jc w:val="both"/>
        <w:rPr>
          <w:rFonts w:ascii="GHEA Grapalat" w:hAnsi="GHEA Grapalat"/>
        </w:rPr>
      </w:pPr>
    </w:p>
    <w:p w14:paraId="67F0A0AE" w14:textId="5C6EDF48" w:rsidR="00BB28C8" w:rsidRPr="009F3DC7" w:rsidRDefault="00BB28C8" w:rsidP="008B461C">
      <w:pPr>
        <w:widowControl w:val="0"/>
        <w:spacing w:after="160" w:line="360" w:lineRule="auto"/>
        <w:jc w:val="right"/>
        <w:rPr>
          <w:rFonts w:ascii="GHEA Grapalat" w:hAnsi="GHEA Grapalat" w:cs="Sylfaen"/>
          <w:i/>
        </w:rPr>
      </w:pPr>
      <w:r w:rsidRPr="009F3DC7">
        <w:rPr>
          <w:rFonts w:ascii="GHEA Grapalat" w:hAnsi="GHEA Grapalat"/>
        </w:rPr>
        <w:br w:type="page"/>
      </w:r>
      <w:r w:rsidRPr="009F3DC7">
        <w:rPr>
          <w:rFonts w:ascii="GHEA Grapalat" w:hAnsi="GHEA Grapalat"/>
          <w:i/>
        </w:rPr>
        <w:lastRenderedPageBreak/>
        <w:t>Приложение № 3</w:t>
      </w:r>
    </w:p>
    <w:p w14:paraId="15512A0D"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65C6EB58"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1B3F78C5" w14:textId="77777777"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9"/>
        <w:t>*</w:t>
      </w:r>
    </w:p>
    <w:p w14:paraId="6D08E352" w14:textId="77777777" w:rsidR="00BB28C8" w:rsidRPr="009F3DC7" w:rsidRDefault="00BB28C8" w:rsidP="00BB28C8">
      <w:pPr>
        <w:widowControl w:val="0"/>
        <w:spacing w:after="160" w:line="360" w:lineRule="auto"/>
        <w:ind w:firstLine="567"/>
        <w:jc w:val="right"/>
        <w:rPr>
          <w:rFonts w:ascii="GHEA Grapalat" w:hAnsi="GHEA Grapalat"/>
        </w:rPr>
      </w:pPr>
      <w:proofErr w:type="spellStart"/>
      <w:r w:rsidRPr="009F3DC7">
        <w:rPr>
          <w:rFonts w:ascii="GHEA Grapalat" w:hAnsi="GHEA Grapalat"/>
        </w:rPr>
        <w:t>драмов</w:t>
      </w:r>
      <w:proofErr w:type="spellEnd"/>
      <w:r w:rsidRPr="009F3DC7">
        <w:rPr>
          <w:rFonts w:ascii="GHEA Grapalat" w:hAnsi="GHEA Grapalat"/>
        </w:rPr>
        <w:t xml:space="preserve"> РА</w:t>
      </w: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997"/>
        <w:gridCol w:w="582"/>
        <w:gridCol w:w="700"/>
        <w:gridCol w:w="431"/>
        <w:gridCol w:w="556"/>
        <w:gridCol w:w="436"/>
        <w:gridCol w:w="515"/>
        <w:gridCol w:w="477"/>
        <w:gridCol w:w="531"/>
        <w:gridCol w:w="729"/>
        <w:gridCol w:w="663"/>
        <w:gridCol w:w="594"/>
        <w:gridCol w:w="644"/>
        <w:gridCol w:w="581"/>
      </w:tblGrid>
      <w:tr w:rsidR="00BB28C8" w:rsidRPr="008B461C" w14:paraId="3D67BAFC" w14:textId="77777777" w:rsidTr="008B461C">
        <w:trPr>
          <w:jc w:val="center"/>
        </w:trPr>
        <w:tc>
          <w:tcPr>
            <w:tcW w:w="10933" w:type="dxa"/>
            <w:gridSpan w:val="16"/>
          </w:tcPr>
          <w:p w14:paraId="0905C51E" w14:textId="77777777" w:rsidR="00BB28C8" w:rsidRPr="008B461C" w:rsidRDefault="00BB28C8" w:rsidP="003D2146">
            <w:pPr>
              <w:widowControl w:val="0"/>
              <w:spacing w:after="120"/>
              <w:jc w:val="center"/>
              <w:rPr>
                <w:rFonts w:ascii="GHEA Grapalat" w:hAnsi="GHEA Grapalat"/>
                <w:sz w:val="16"/>
                <w:szCs w:val="16"/>
              </w:rPr>
            </w:pPr>
            <w:r w:rsidRPr="008B461C">
              <w:rPr>
                <w:rFonts w:ascii="GHEA Grapalat" w:hAnsi="GHEA Grapalat"/>
                <w:sz w:val="16"/>
                <w:szCs w:val="16"/>
              </w:rPr>
              <w:t>Работа</w:t>
            </w:r>
          </w:p>
        </w:tc>
      </w:tr>
      <w:tr w:rsidR="008B461C" w:rsidRPr="008B461C" w14:paraId="68690F5B" w14:textId="77777777" w:rsidTr="008B461C">
        <w:trPr>
          <w:jc w:val="center"/>
        </w:trPr>
        <w:tc>
          <w:tcPr>
            <w:tcW w:w="1259" w:type="dxa"/>
            <w:vMerge w:val="restart"/>
            <w:vAlign w:val="center"/>
          </w:tcPr>
          <w:p w14:paraId="4F7D1A08" w14:textId="77777777" w:rsidR="008B461C" w:rsidRPr="008B461C" w:rsidRDefault="008B461C" w:rsidP="003D2146">
            <w:pPr>
              <w:widowControl w:val="0"/>
              <w:spacing w:after="120"/>
              <w:jc w:val="center"/>
              <w:rPr>
                <w:rFonts w:ascii="GHEA Grapalat" w:hAnsi="GHEA Grapalat"/>
                <w:sz w:val="16"/>
                <w:szCs w:val="16"/>
              </w:rPr>
            </w:pPr>
            <w:r w:rsidRPr="008B461C">
              <w:rPr>
                <w:rFonts w:ascii="GHEA Grapalat" w:hAnsi="GHEA Grapalat"/>
                <w:sz w:val="16"/>
                <w:szCs w:val="16"/>
              </w:rPr>
              <w:t>номер предусмотренного приглашением лота</w:t>
            </w:r>
          </w:p>
        </w:tc>
        <w:tc>
          <w:tcPr>
            <w:tcW w:w="1238" w:type="dxa"/>
            <w:vMerge w:val="restart"/>
            <w:vAlign w:val="center"/>
          </w:tcPr>
          <w:p w14:paraId="0D5C7F7F" w14:textId="77777777" w:rsidR="008B461C" w:rsidRPr="008B461C" w:rsidRDefault="008B461C" w:rsidP="003D2146">
            <w:pPr>
              <w:widowControl w:val="0"/>
              <w:spacing w:after="120"/>
              <w:jc w:val="center"/>
              <w:rPr>
                <w:rFonts w:ascii="GHEA Grapalat" w:hAnsi="GHEA Grapalat"/>
                <w:sz w:val="16"/>
                <w:szCs w:val="16"/>
              </w:rPr>
            </w:pPr>
            <w:r w:rsidRPr="008B461C">
              <w:rPr>
                <w:rFonts w:ascii="GHEA Grapalat" w:hAnsi="GHEA Grapalat"/>
                <w:sz w:val="16"/>
                <w:szCs w:val="16"/>
              </w:rPr>
              <w:t>промежуточный код, предусмотренный планом закупок по классификации ЕЗК (CPV)</w:t>
            </w:r>
          </w:p>
        </w:tc>
        <w:tc>
          <w:tcPr>
            <w:tcW w:w="997" w:type="dxa"/>
            <w:vMerge w:val="restart"/>
            <w:vAlign w:val="center"/>
          </w:tcPr>
          <w:p w14:paraId="3093F5C4" w14:textId="77777777" w:rsidR="008B461C" w:rsidRPr="008B461C" w:rsidRDefault="008B461C" w:rsidP="003D2146">
            <w:pPr>
              <w:widowControl w:val="0"/>
              <w:spacing w:after="120"/>
              <w:jc w:val="center"/>
              <w:rPr>
                <w:rFonts w:ascii="GHEA Grapalat" w:hAnsi="GHEA Grapalat"/>
                <w:sz w:val="16"/>
                <w:szCs w:val="16"/>
              </w:rPr>
            </w:pPr>
            <w:r w:rsidRPr="008B461C">
              <w:rPr>
                <w:rFonts w:ascii="GHEA Grapalat" w:hAnsi="GHEA Grapalat"/>
                <w:sz w:val="16"/>
                <w:szCs w:val="16"/>
              </w:rPr>
              <w:t>наименование</w:t>
            </w:r>
          </w:p>
        </w:tc>
        <w:tc>
          <w:tcPr>
            <w:tcW w:w="7439" w:type="dxa"/>
            <w:gridSpan w:val="13"/>
            <w:vAlign w:val="center"/>
          </w:tcPr>
          <w:p w14:paraId="374836BF" w14:textId="447767EC" w:rsidR="008B461C" w:rsidRPr="008B461C" w:rsidRDefault="008B461C" w:rsidP="003D2146">
            <w:pPr>
              <w:widowControl w:val="0"/>
              <w:spacing w:after="120"/>
              <w:jc w:val="both"/>
              <w:rPr>
                <w:rFonts w:ascii="GHEA Grapalat" w:hAnsi="GHEA Grapalat"/>
                <w:sz w:val="16"/>
                <w:szCs w:val="16"/>
              </w:rPr>
            </w:pPr>
            <w:r w:rsidRPr="008B461C">
              <w:rPr>
                <w:rFonts w:ascii="GHEA Grapalat" w:hAnsi="GHEA Grapalat"/>
                <w:sz w:val="16"/>
                <w:szCs w:val="16"/>
              </w:rPr>
              <w:t>Оплату работы пре</w:t>
            </w:r>
            <w:r w:rsidR="005C4D40">
              <w:rPr>
                <w:rFonts w:ascii="GHEA Grapalat" w:hAnsi="GHEA Grapalat"/>
                <w:sz w:val="16"/>
                <w:szCs w:val="16"/>
              </w:rPr>
              <w:t>дусматривается произвести в 2026</w:t>
            </w:r>
            <w:r w:rsidRPr="008B461C">
              <w:rPr>
                <w:rFonts w:ascii="GHEA Grapalat" w:hAnsi="GHEA Grapalat"/>
                <w:sz w:val="16"/>
                <w:szCs w:val="16"/>
              </w:rPr>
              <w:t xml:space="preserve"> г., по месяцам, в том числе</w:t>
            </w:r>
            <w:r w:rsidRPr="008B461C">
              <w:rPr>
                <w:rStyle w:val="af6"/>
                <w:rFonts w:ascii="GHEA Grapalat" w:hAnsi="GHEA Grapalat"/>
                <w:sz w:val="16"/>
                <w:szCs w:val="16"/>
              </w:rPr>
              <w:footnoteReference w:customMarkFollows="1" w:id="20"/>
              <w:t>**</w:t>
            </w:r>
          </w:p>
        </w:tc>
      </w:tr>
      <w:tr w:rsidR="008B461C" w:rsidRPr="008B461C" w14:paraId="0C77DF90" w14:textId="77777777" w:rsidTr="008B461C">
        <w:trPr>
          <w:cantSplit/>
          <w:trHeight w:val="1134"/>
          <w:jc w:val="center"/>
        </w:trPr>
        <w:tc>
          <w:tcPr>
            <w:tcW w:w="1259" w:type="dxa"/>
            <w:vMerge/>
          </w:tcPr>
          <w:p w14:paraId="217F0B53" w14:textId="77777777" w:rsidR="008B461C" w:rsidRPr="008B461C" w:rsidRDefault="008B461C" w:rsidP="003D2146">
            <w:pPr>
              <w:widowControl w:val="0"/>
              <w:spacing w:after="120"/>
              <w:jc w:val="center"/>
              <w:rPr>
                <w:rFonts w:ascii="GHEA Grapalat" w:hAnsi="GHEA Grapalat"/>
                <w:sz w:val="16"/>
                <w:szCs w:val="16"/>
              </w:rPr>
            </w:pPr>
          </w:p>
        </w:tc>
        <w:tc>
          <w:tcPr>
            <w:tcW w:w="1238" w:type="dxa"/>
            <w:vMerge/>
          </w:tcPr>
          <w:p w14:paraId="21E22CE5" w14:textId="77777777" w:rsidR="008B461C" w:rsidRPr="008B461C" w:rsidRDefault="008B461C" w:rsidP="003D2146">
            <w:pPr>
              <w:widowControl w:val="0"/>
              <w:spacing w:after="120"/>
              <w:jc w:val="center"/>
              <w:rPr>
                <w:rFonts w:ascii="GHEA Grapalat" w:hAnsi="GHEA Grapalat"/>
                <w:sz w:val="16"/>
                <w:szCs w:val="16"/>
              </w:rPr>
            </w:pPr>
          </w:p>
        </w:tc>
        <w:tc>
          <w:tcPr>
            <w:tcW w:w="997" w:type="dxa"/>
            <w:vMerge/>
          </w:tcPr>
          <w:p w14:paraId="7CE11A70" w14:textId="77777777" w:rsidR="008B461C" w:rsidRPr="008B461C" w:rsidRDefault="008B461C" w:rsidP="003D2146">
            <w:pPr>
              <w:widowControl w:val="0"/>
              <w:spacing w:after="120"/>
              <w:jc w:val="center"/>
              <w:rPr>
                <w:rFonts w:ascii="GHEA Grapalat" w:hAnsi="GHEA Grapalat"/>
                <w:sz w:val="16"/>
                <w:szCs w:val="16"/>
              </w:rPr>
            </w:pPr>
          </w:p>
        </w:tc>
        <w:tc>
          <w:tcPr>
            <w:tcW w:w="582" w:type="dxa"/>
            <w:vAlign w:val="center"/>
          </w:tcPr>
          <w:p w14:paraId="62C0454E" w14:textId="77777777" w:rsidR="008B461C" w:rsidRPr="008B461C" w:rsidRDefault="008B461C" w:rsidP="003D2146">
            <w:pPr>
              <w:widowControl w:val="0"/>
              <w:spacing w:after="120"/>
              <w:ind w:left="-95" w:right="-88"/>
              <w:jc w:val="center"/>
              <w:rPr>
                <w:rFonts w:ascii="GHEA Grapalat" w:hAnsi="GHEA Grapalat"/>
                <w:sz w:val="16"/>
                <w:szCs w:val="16"/>
              </w:rPr>
            </w:pPr>
            <w:r w:rsidRPr="008B461C">
              <w:rPr>
                <w:rFonts w:ascii="GHEA Grapalat" w:hAnsi="GHEA Grapalat"/>
                <w:sz w:val="16"/>
                <w:szCs w:val="16"/>
              </w:rPr>
              <w:t>январь</w:t>
            </w:r>
          </w:p>
        </w:tc>
        <w:tc>
          <w:tcPr>
            <w:tcW w:w="700" w:type="dxa"/>
            <w:vAlign w:val="center"/>
          </w:tcPr>
          <w:p w14:paraId="052F9CAD" w14:textId="77777777" w:rsidR="008B461C" w:rsidRPr="008B461C" w:rsidRDefault="008B461C" w:rsidP="003D2146">
            <w:pPr>
              <w:widowControl w:val="0"/>
              <w:spacing w:after="120"/>
              <w:ind w:left="-95" w:right="-88"/>
              <w:jc w:val="center"/>
              <w:rPr>
                <w:rFonts w:ascii="GHEA Grapalat" w:hAnsi="GHEA Grapalat" w:cs="Sylfaen"/>
                <w:sz w:val="16"/>
                <w:szCs w:val="16"/>
              </w:rPr>
            </w:pPr>
            <w:r w:rsidRPr="008B461C">
              <w:rPr>
                <w:rFonts w:ascii="GHEA Grapalat" w:hAnsi="GHEA Grapalat"/>
                <w:sz w:val="16"/>
                <w:szCs w:val="16"/>
              </w:rPr>
              <w:t>февраль</w:t>
            </w:r>
          </w:p>
        </w:tc>
        <w:tc>
          <w:tcPr>
            <w:tcW w:w="431" w:type="dxa"/>
            <w:vAlign w:val="center"/>
          </w:tcPr>
          <w:p w14:paraId="0E9A5C70" w14:textId="77777777" w:rsidR="008B461C" w:rsidRPr="008B461C" w:rsidRDefault="008B461C" w:rsidP="003D2146">
            <w:pPr>
              <w:widowControl w:val="0"/>
              <w:spacing w:after="120"/>
              <w:ind w:left="-95" w:right="-88"/>
              <w:jc w:val="center"/>
              <w:rPr>
                <w:rFonts w:ascii="GHEA Grapalat" w:hAnsi="GHEA Grapalat"/>
                <w:sz w:val="16"/>
                <w:szCs w:val="16"/>
              </w:rPr>
            </w:pPr>
            <w:r w:rsidRPr="008B461C">
              <w:rPr>
                <w:rFonts w:ascii="GHEA Grapalat" w:hAnsi="GHEA Grapalat"/>
                <w:sz w:val="16"/>
                <w:szCs w:val="16"/>
              </w:rPr>
              <w:t>март</w:t>
            </w:r>
          </w:p>
        </w:tc>
        <w:tc>
          <w:tcPr>
            <w:tcW w:w="556" w:type="dxa"/>
            <w:vAlign w:val="center"/>
          </w:tcPr>
          <w:p w14:paraId="52D8E205" w14:textId="77777777" w:rsidR="008B461C" w:rsidRPr="008B461C" w:rsidRDefault="008B461C" w:rsidP="003D2146">
            <w:pPr>
              <w:widowControl w:val="0"/>
              <w:spacing w:after="120"/>
              <w:ind w:left="-95" w:right="-88"/>
              <w:jc w:val="center"/>
              <w:rPr>
                <w:rFonts w:ascii="GHEA Grapalat" w:hAnsi="GHEA Grapalat" w:cs="Sylfaen"/>
                <w:sz w:val="16"/>
                <w:szCs w:val="16"/>
              </w:rPr>
            </w:pPr>
            <w:r w:rsidRPr="008B461C">
              <w:rPr>
                <w:rFonts w:ascii="GHEA Grapalat" w:hAnsi="GHEA Grapalat"/>
                <w:sz w:val="16"/>
                <w:szCs w:val="16"/>
              </w:rPr>
              <w:t>апрель</w:t>
            </w:r>
          </w:p>
        </w:tc>
        <w:tc>
          <w:tcPr>
            <w:tcW w:w="436" w:type="dxa"/>
            <w:vAlign w:val="center"/>
          </w:tcPr>
          <w:p w14:paraId="6563AF88" w14:textId="77777777" w:rsidR="008B461C" w:rsidRPr="008B461C" w:rsidRDefault="008B461C" w:rsidP="003D2146">
            <w:pPr>
              <w:widowControl w:val="0"/>
              <w:spacing w:after="120"/>
              <w:ind w:left="-95" w:right="-88"/>
              <w:jc w:val="center"/>
              <w:rPr>
                <w:rFonts w:ascii="GHEA Grapalat" w:hAnsi="GHEA Grapalat"/>
                <w:sz w:val="16"/>
                <w:szCs w:val="16"/>
              </w:rPr>
            </w:pPr>
            <w:r w:rsidRPr="008B461C">
              <w:rPr>
                <w:rFonts w:ascii="GHEA Grapalat" w:hAnsi="GHEA Grapalat"/>
                <w:sz w:val="16"/>
                <w:szCs w:val="16"/>
              </w:rPr>
              <w:t>май</w:t>
            </w:r>
          </w:p>
        </w:tc>
        <w:tc>
          <w:tcPr>
            <w:tcW w:w="515" w:type="dxa"/>
            <w:vAlign w:val="center"/>
          </w:tcPr>
          <w:p w14:paraId="3C51ECD1" w14:textId="77777777" w:rsidR="008B461C" w:rsidRPr="008B461C" w:rsidRDefault="008B461C" w:rsidP="003D2146">
            <w:pPr>
              <w:widowControl w:val="0"/>
              <w:spacing w:after="120"/>
              <w:ind w:left="-95" w:right="-88"/>
              <w:jc w:val="center"/>
              <w:rPr>
                <w:rFonts w:ascii="GHEA Grapalat" w:hAnsi="GHEA Grapalat"/>
                <w:sz w:val="16"/>
                <w:szCs w:val="16"/>
              </w:rPr>
            </w:pPr>
            <w:r w:rsidRPr="008B461C">
              <w:rPr>
                <w:rFonts w:ascii="GHEA Grapalat" w:hAnsi="GHEA Grapalat"/>
                <w:sz w:val="16"/>
                <w:szCs w:val="16"/>
              </w:rPr>
              <w:t>июнь</w:t>
            </w:r>
          </w:p>
        </w:tc>
        <w:tc>
          <w:tcPr>
            <w:tcW w:w="477" w:type="dxa"/>
            <w:vAlign w:val="center"/>
          </w:tcPr>
          <w:p w14:paraId="2DF6E3CC" w14:textId="77777777" w:rsidR="008B461C" w:rsidRPr="008B461C" w:rsidRDefault="008B461C" w:rsidP="003D2146">
            <w:pPr>
              <w:widowControl w:val="0"/>
              <w:spacing w:after="120"/>
              <w:ind w:left="-95" w:right="-88"/>
              <w:jc w:val="center"/>
              <w:rPr>
                <w:rFonts w:ascii="GHEA Grapalat" w:hAnsi="GHEA Grapalat"/>
                <w:sz w:val="16"/>
                <w:szCs w:val="16"/>
              </w:rPr>
            </w:pPr>
            <w:r w:rsidRPr="008B461C">
              <w:rPr>
                <w:rFonts w:ascii="GHEA Grapalat" w:hAnsi="GHEA Grapalat"/>
                <w:sz w:val="16"/>
                <w:szCs w:val="16"/>
              </w:rPr>
              <w:t xml:space="preserve">июль </w:t>
            </w:r>
          </w:p>
        </w:tc>
        <w:tc>
          <w:tcPr>
            <w:tcW w:w="531" w:type="dxa"/>
            <w:vAlign w:val="center"/>
          </w:tcPr>
          <w:p w14:paraId="738DC2BA" w14:textId="77777777" w:rsidR="008B461C" w:rsidRPr="008B461C" w:rsidRDefault="008B461C" w:rsidP="003D2146">
            <w:pPr>
              <w:widowControl w:val="0"/>
              <w:spacing w:after="120"/>
              <w:ind w:left="-95" w:right="-88"/>
              <w:jc w:val="center"/>
              <w:rPr>
                <w:rFonts w:ascii="GHEA Grapalat" w:hAnsi="GHEA Grapalat"/>
                <w:sz w:val="16"/>
                <w:szCs w:val="16"/>
              </w:rPr>
            </w:pPr>
            <w:r w:rsidRPr="008B461C">
              <w:rPr>
                <w:rFonts w:ascii="GHEA Grapalat" w:hAnsi="GHEA Grapalat"/>
                <w:sz w:val="16"/>
                <w:szCs w:val="16"/>
              </w:rPr>
              <w:t>август</w:t>
            </w:r>
          </w:p>
        </w:tc>
        <w:tc>
          <w:tcPr>
            <w:tcW w:w="729" w:type="dxa"/>
            <w:vAlign w:val="center"/>
          </w:tcPr>
          <w:p w14:paraId="20744D90" w14:textId="77777777" w:rsidR="008B461C" w:rsidRPr="008B461C" w:rsidRDefault="008B461C" w:rsidP="003D2146">
            <w:pPr>
              <w:widowControl w:val="0"/>
              <w:spacing w:after="120"/>
              <w:ind w:left="-95" w:right="-88"/>
              <w:jc w:val="center"/>
              <w:rPr>
                <w:rFonts w:ascii="GHEA Grapalat" w:hAnsi="GHEA Grapalat"/>
                <w:sz w:val="16"/>
                <w:szCs w:val="16"/>
              </w:rPr>
            </w:pPr>
            <w:r w:rsidRPr="008B461C">
              <w:rPr>
                <w:rFonts w:ascii="GHEA Grapalat" w:hAnsi="GHEA Grapalat"/>
                <w:sz w:val="16"/>
                <w:szCs w:val="16"/>
              </w:rPr>
              <w:t xml:space="preserve">сентябрь </w:t>
            </w:r>
          </w:p>
        </w:tc>
        <w:tc>
          <w:tcPr>
            <w:tcW w:w="663" w:type="dxa"/>
            <w:vAlign w:val="center"/>
          </w:tcPr>
          <w:p w14:paraId="28D047AF" w14:textId="77777777" w:rsidR="008B461C" w:rsidRPr="008B461C" w:rsidRDefault="008B461C" w:rsidP="003D2146">
            <w:pPr>
              <w:widowControl w:val="0"/>
              <w:spacing w:after="120"/>
              <w:ind w:left="-95" w:right="-88"/>
              <w:jc w:val="center"/>
              <w:rPr>
                <w:rFonts w:ascii="GHEA Grapalat" w:hAnsi="GHEA Grapalat"/>
                <w:sz w:val="16"/>
                <w:szCs w:val="16"/>
              </w:rPr>
            </w:pPr>
            <w:r w:rsidRPr="008B461C">
              <w:rPr>
                <w:rFonts w:ascii="GHEA Grapalat" w:hAnsi="GHEA Grapalat"/>
                <w:sz w:val="16"/>
                <w:szCs w:val="16"/>
              </w:rPr>
              <w:t>октябрь</w:t>
            </w:r>
          </w:p>
        </w:tc>
        <w:tc>
          <w:tcPr>
            <w:tcW w:w="594" w:type="dxa"/>
            <w:vAlign w:val="center"/>
          </w:tcPr>
          <w:p w14:paraId="595ACB28" w14:textId="77777777" w:rsidR="008B461C" w:rsidRPr="008B461C" w:rsidRDefault="008B461C" w:rsidP="003D2146">
            <w:pPr>
              <w:widowControl w:val="0"/>
              <w:spacing w:after="120"/>
              <w:ind w:left="-95" w:right="-88"/>
              <w:jc w:val="center"/>
              <w:rPr>
                <w:rFonts w:ascii="GHEA Grapalat" w:hAnsi="GHEA Grapalat"/>
                <w:sz w:val="16"/>
                <w:szCs w:val="16"/>
              </w:rPr>
            </w:pPr>
            <w:r w:rsidRPr="008B461C">
              <w:rPr>
                <w:rFonts w:ascii="GHEA Grapalat" w:hAnsi="GHEA Grapalat"/>
                <w:sz w:val="16"/>
                <w:szCs w:val="16"/>
              </w:rPr>
              <w:t>ноябрь</w:t>
            </w:r>
          </w:p>
        </w:tc>
        <w:tc>
          <w:tcPr>
            <w:tcW w:w="644" w:type="dxa"/>
            <w:vAlign w:val="center"/>
          </w:tcPr>
          <w:p w14:paraId="0B309B6C" w14:textId="77777777" w:rsidR="008B461C" w:rsidRPr="008B461C" w:rsidRDefault="008B461C" w:rsidP="003D2146">
            <w:pPr>
              <w:widowControl w:val="0"/>
              <w:spacing w:after="120"/>
              <w:ind w:left="-95" w:right="-88"/>
              <w:jc w:val="center"/>
              <w:rPr>
                <w:rFonts w:ascii="GHEA Grapalat" w:hAnsi="GHEA Grapalat"/>
                <w:sz w:val="16"/>
                <w:szCs w:val="16"/>
              </w:rPr>
            </w:pPr>
            <w:r w:rsidRPr="008B461C">
              <w:rPr>
                <w:rFonts w:ascii="GHEA Grapalat" w:hAnsi="GHEA Grapalat"/>
                <w:sz w:val="16"/>
                <w:szCs w:val="16"/>
              </w:rPr>
              <w:t>декабрь</w:t>
            </w:r>
          </w:p>
        </w:tc>
        <w:tc>
          <w:tcPr>
            <w:tcW w:w="581" w:type="dxa"/>
            <w:vAlign w:val="center"/>
          </w:tcPr>
          <w:p w14:paraId="62C72233" w14:textId="77777777" w:rsidR="008B461C" w:rsidRPr="005C4D40" w:rsidRDefault="008B461C" w:rsidP="003D2146">
            <w:pPr>
              <w:widowControl w:val="0"/>
              <w:spacing w:after="120"/>
              <w:ind w:left="-95" w:right="-88"/>
              <w:jc w:val="center"/>
              <w:rPr>
                <w:rFonts w:ascii="GHEA Grapalat" w:hAnsi="GHEA Grapalat"/>
                <w:sz w:val="16"/>
                <w:szCs w:val="16"/>
              </w:rPr>
            </w:pPr>
            <w:r w:rsidRPr="008B461C">
              <w:rPr>
                <w:rFonts w:ascii="GHEA Grapalat" w:hAnsi="GHEA Grapalat"/>
                <w:sz w:val="16"/>
                <w:szCs w:val="16"/>
              </w:rPr>
              <w:t>Всего</w:t>
            </w:r>
          </w:p>
        </w:tc>
      </w:tr>
      <w:tr w:rsidR="005C4D40" w:rsidRPr="008B461C" w14:paraId="6C147EED" w14:textId="77777777" w:rsidTr="005C4D40">
        <w:trPr>
          <w:cantSplit/>
          <w:trHeight w:val="1134"/>
          <w:jc w:val="center"/>
        </w:trPr>
        <w:tc>
          <w:tcPr>
            <w:tcW w:w="1259" w:type="dxa"/>
          </w:tcPr>
          <w:p w14:paraId="6DC85367" w14:textId="301CB424" w:rsidR="005C4D40" w:rsidRPr="008B461C" w:rsidRDefault="005C4D40" w:rsidP="005C4D40">
            <w:pPr>
              <w:widowControl w:val="0"/>
              <w:spacing w:after="120"/>
              <w:jc w:val="center"/>
              <w:rPr>
                <w:rFonts w:ascii="GHEA Grapalat" w:hAnsi="GHEA Grapalat"/>
                <w:sz w:val="16"/>
                <w:szCs w:val="16"/>
              </w:rPr>
            </w:pPr>
            <w:r w:rsidRPr="008B461C">
              <w:rPr>
                <w:rFonts w:ascii="GHEA Grapalat" w:hAnsi="GHEA Grapalat"/>
                <w:sz w:val="16"/>
                <w:szCs w:val="16"/>
              </w:rPr>
              <w:t>1</w:t>
            </w:r>
          </w:p>
        </w:tc>
        <w:tc>
          <w:tcPr>
            <w:tcW w:w="1238" w:type="dxa"/>
          </w:tcPr>
          <w:p w14:paraId="39348A2F" w14:textId="3ADF0188" w:rsidR="005C4D40" w:rsidRPr="00662250" w:rsidRDefault="00662250" w:rsidP="005C4D40">
            <w:pPr>
              <w:widowControl w:val="0"/>
              <w:spacing w:after="120"/>
              <w:jc w:val="center"/>
              <w:rPr>
                <w:rFonts w:ascii="GHEA Grapalat" w:hAnsi="GHEA Grapalat"/>
                <w:sz w:val="16"/>
                <w:szCs w:val="16"/>
              </w:rPr>
            </w:pPr>
            <w:r>
              <w:rPr>
                <w:rFonts w:ascii="GHEA Grapalat" w:hAnsi="GHEA Grapalat"/>
                <w:sz w:val="16"/>
                <w:szCs w:val="16"/>
              </w:rPr>
              <w:t>45231143</w:t>
            </w:r>
          </w:p>
        </w:tc>
        <w:tc>
          <w:tcPr>
            <w:tcW w:w="997" w:type="dxa"/>
          </w:tcPr>
          <w:p w14:paraId="2FA5F8FA" w14:textId="092DB5F3" w:rsidR="005C4D40" w:rsidRPr="008B461C" w:rsidRDefault="005C4D40" w:rsidP="005C4D40">
            <w:pPr>
              <w:widowControl w:val="0"/>
              <w:spacing w:after="120"/>
              <w:jc w:val="both"/>
              <w:rPr>
                <w:rFonts w:ascii="GHEA Grapalat" w:hAnsi="GHEA Grapalat"/>
                <w:sz w:val="16"/>
                <w:szCs w:val="16"/>
                <w:lang w:val="pt-BR"/>
              </w:rPr>
            </w:pPr>
            <w:r w:rsidRPr="00A948AB">
              <w:rPr>
                <w:rFonts w:ascii="GHEA Grapalat" w:hAnsi="GHEA Grapalat"/>
                <w:b/>
                <w:spacing w:val="6"/>
                <w:sz w:val="22"/>
                <w:szCs w:val="22"/>
              </w:rPr>
              <w:t>СТРОИТЕЛЬНЫЕ РАБОТЫ ПО КАНАЛИЗАЦИИ</w:t>
            </w:r>
            <w:r w:rsidRPr="00837FCA">
              <w:rPr>
                <w:rFonts w:ascii="GHEA Grapalat" w:hAnsi="GHEA Grapalat"/>
              </w:rPr>
              <w:t xml:space="preserve"> </w:t>
            </w:r>
          </w:p>
        </w:tc>
        <w:tc>
          <w:tcPr>
            <w:tcW w:w="582" w:type="dxa"/>
            <w:vAlign w:val="center"/>
          </w:tcPr>
          <w:p w14:paraId="0D4D68BD" w14:textId="680E56E1" w:rsidR="005C4D40" w:rsidRPr="008B461C" w:rsidRDefault="005C4D40" w:rsidP="005C4D40">
            <w:pPr>
              <w:widowControl w:val="0"/>
              <w:spacing w:after="120"/>
              <w:ind w:left="-95" w:right="-88"/>
              <w:jc w:val="center"/>
              <w:rPr>
                <w:rFonts w:ascii="GHEA Grapalat" w:hAnsi="GHEA Grapalat"/>
                <w:sz w:val="16"/>
                <w:szCs w:val="16"/>
              </w:rPr>
            </w:pPr>
          </w:p>
        </w:tc>
        <w:tc>
          <w:tcPr>
            <w:tcW w:w="700" w:type="dxa"/>
            <w:vAlign w:val="center"/>
          </w:tcPr>
          <w:p w14:paraId="6DB7CCEF" w14:textId="33DAB2E9" w:rsidR="005C4D40" w:rsidRPr="008B461C" w:rsidRDefault="005C4D40" w:rsidP="005C4D40">
            <w:pPr>
              <w:widowControl w:val="0"/>
              <w:spacing w:after="120"/>
              <w:ind w:left="-95" w:right="-88"/>
              <w:jc w:val="center"/>
              <w:rPr>
                <w:rFonts w:ascii="GHEA Grapalat" w:hAnsi="GHEA Grapalat"/>
                <w:sz w:val="16"/>
                <w:szCs w:val="16"/>
              </w:rPr>
            </w:pPr>
          </w:p>
        </w:tc>
        <w:tc>
          <w:tcPr>
            <w:tcW w:w="431" w:type="dxa"/>
            <w:textDirection w:val="btLr"/>
            <w:vAlign w:val="center"/>
          </w:tcPr>
          <w:p w14:paraId="3F3DE875" w14:textId="5A9A8CAC" w:rsidR="005C4D40" w:rsidRPr="008B461C" w:rsidRDefault="005C4D40" w:rsidP="005C4D40">
            <w:pPr>
              <w:widowControl w:val="0"/>
              <w:spacing w:after="120"/>
              <w:ind w:left="-95" w:right="-88"/>
              <w:jc w:val="center"/>
              <w:rPr>
                <w:rFonts w:ascii="GHEA Grapalat" w:hAnsi="GHEA Grapalat" w:cs="Arial"/>
                <w:sz w:val="16"/>
                <w:szCs w:val="16"/>
              </w:rPr>
            </w:pPr>
            <w:r>
              <w:rPr>
                <w:rFonts w:ascii="GHEA Grapalat" w:hAnsi="GHEA Grapalat"/>
                <w:sz w:val="16"/>
                <w:szCs w:val="16"/>
                <w:lang w:val="hy-AM"/>
              </w:rPr>
              <w:t>100</w:t>
            </w:r>
            <w:r w:rsidRPr="008B461C">
              <w:rPr>
                <w:rFonts w:ascii="GHEA Grapalat" w:hAnsi="GHEA Grapalat"/>
                <w:sz w:val="16"/>
                <w:szCs w:val="16"/>
              </w:rPr>
              <w:t xml:space="preserve"> %</w:t>
            </w:r>
          </w:p>
        </w:tc>
        <w:tc>
          <w:tcPr>
            <w:tcW w:w="556" w:type="dxa"/>
            <w:textDirection w:val="btLr"/>
          </w:tcPr>
          <w:p w14:paraId="450B9F41" w14:textId="6977D237" w:rsidR="005C4D40" w:rsidRPr="008B461C" w:rsidRDefault="005C4D40" w:rsidP="005C4D40">
            <w:pPr>
              <w:widowControl w:val="0"/>
              <w:spacing w:after="120"/>
              <w:ind w:left="-95" w:right="-88"/>
              <w:jc w:val="center"/>
              <w:rPr>
                <w:rFonts w:ascii="GHEA Grapalat" w:hAnsi="GHEA Grapalat" w:cs="Arial"/>
                <w:sz w:val="16"/>
                <w:szCs w:val="16"/>
              </w:rPr>
            </w:pPr>
            <w:bookmarkStart w:id="23" w:name="_GoBack"/>
            <w:bookmarkEnd w:id="23"/>
            <w:r w:rsidRPr="00ED7F23">
              <w:rPr>
                <w:rFonts w:ascii="GHEA Grapalat" w:hAnsi="GHEA Grapalat"/>
                <w:sz w:val="16"/>
                <w:szCs w:val="16"/>
                <w:lang w:val="hy-AM"/>
              </w:rPr>
              <w:t>100</w:t>
            </w:r>
            <w:r w:rsidRPr="00ED7F23">
              <w:rPr>
                <w:rFonts w:ascii="GHEA Grapalat" w:hAnsi="GHEA Grapalat"/>
                <w:sz w:val="16"/>
                <w:szCs w:val="16"/>
              </w:rPr>
              <w:t xml:space="preserve"> %</w:t>
            </w:r>
          </w:p>
        </w:tc>
        <w:tc>
          <w:tcPr>
            <w:tcW w:w="436" w:type="dxa"/>
            <w:textDirection w:val="btLr"/>
          </w:tcPr>
          <w:p w14:paraId="69E956C7" w14:textId="0A069CCE" w:rsidR="005C4D40" w:rsidRPr="008B461C" w:rsidRDefault="005C4D40" w:rsidP="005C4D40">
            <w:pPr>
              <w:widowControl w:val="0"/>
              <w:spacing w:after="120"/>
              <w:ind w:left="-95" w:right="-88"/>
              <w:jc w:val="center"/>
              <w:rPr>
                <w:rFonts w:ascii="GHEA Grapalat" w:hAnsi="GHEA Grapalat" w:cs="Arial"/>
                <w:sz w:val="16"/>
                <w:szCs w:val="16"/>
              </w:rPr>
            </w:pPr>
            <w:r w:rsidRPr="00ED7F23">
              <w:rPr>
                <w:rFonts w:ascii="GHEA Grapalat" w:hAnsi="GHEA Grapalat"/>
                <w:sz w:val="16"/>
                <w:szCs w:val="16"/>
                <w:lang w:val="hy-AM"/>
              </w:rPr>
              <w:t>100</w:t>
            </w:r>
            <w:r w:rsidRPr="00ED7F23">
              <w:rPr>
                <w:rFonts w:ascii="GHEA Grapalat" w:hAnsi="GHEA Grapalat"/>
                <w:sz w:val="16"/>
                <w:szCs w:val="16"/>
              </w:rPr>
              <w:t xml:space="preserve"> %</w:t>
            </w:r>
          </w:p>
        </w:tc>
        <w:tc>
          <w:tcPr>
            <w:tcW w:w="515" w:type="dxa"/>
            <w:textDirection w:val="btLr"/>
          </w:tcPr>
          <w:p w14:paraId="37B30C26" w14:textId="15C756CE" w:rsidR="005C4D40" w:rsidRPr="008B461C" w:rsidRDefault="005C4D40" w:rsidP="005C4D40">
            <w:pPr>
              <w:widowControl w:val="0"/>
              <w:spacing w:after="120"/>
              <w:ind w:left="-95" w:right="-88"/>
              <w:jc w:val="center"/>
              <w:rPr>
                <w:rFonts w:ascii="GHEA Grapalat" w:hAnsi="GHEA Grapalat" w:cs="Arial"/>
                <w:sz w:val="16"/>
                <w:szCs w:val="16"/>
              </w:rPr>
            </w:pPr>
            <w:r w:rsidRPr="00ED7F23">
              <w:rPr>
                <w:rFonts w:ascii="GHEA Grapalat" w:hAnsi="GHEA Grapalat"/>
                <w:sz w:val="16"/>
                <w:szCs w:val="16"/>
                <w:lang w:val="hy-AM"/>
              </w:rPr>
              <w:t>100</w:t>
            </w:r>
            <w:r w:rsidRPr="00ED7F23">
              <w:rPr>
                <w:rFonts w:ascii="GHEA Grapalat" w:hAnsi="GHEA Grapalat"/>
                <w:sz w:val="16"/>
                <w:szCs w:val="16"/>
              </w:rPr>
              <w:t xml:space="preserve"> %</w:t>
            </w:r>
          </w:p>
        </w:tc>
        <w:tc>
          <w:tcPr>
            <w:tcW w:w="477" w:type="dxa"/>
            <w:textDirection w:val="btLr"/>
          </w:tcPr>
          <w:p w14:paraId="6AE5F14F" w14:textId="63A9EFEB" w:rsidR="005C4D40" w:rsidRPr="008B461C" w:rsidRDefault="005C4D40" w:rsidP="005C4D40">
            <w:pPr>
              <w:widowControl w:val="0"/>
              <w:spacing w:after="120"/>
              <w:ind w:left="-95" w:right="-88"/>
              <w:jc w:val="center"/>
              <w:rPr>
                <w:rFonts w:ascii="GHEA Grapalat" w:hAnsi="GHEA Grapalat" w:cs="Arial"/>
                <w:sz w:val="16"/>
                <w:szCs w:val="16"/>
              </w:rPr>
            </w:pPr>
            <w:r w:rsidRPr="00ED7F23">
              <w:rPr>
                <w:rFonts w:ascii="GHEA Grapalat" w:hAnsi="GHEA Grapalat"/>
                <w:sz w:val="16"/>
                <w:szCs w:val="16"/>
                <w:lang w:val="hy-AM"/>
              </w:rPr>
              <w:t>100</w:t>
            </w:r>
            <w:r w:rsidRPr="00ED7F23">
              <w:rPr>
                <w:rFonts w:ascii="GHEA Grapalat" w:hAnsi="GHEA Grapalat"/>
                <w:sz w:val="16"/>
                <w:szCs w:val="16"/>
              </w:rPr>
              <w:t xml:space="preserve"> %</w:t>
            </w:r>
          </w:p>
        </w:tc>
        <w:tc>
          <w:tcPr>
            <w:tcW w:w="531" w:type="dxa"/>
            <w:textDirection w:val="btLr"/>
          </w:tcPr>
          <w:p w14:paraId="126745EF" w14:textId="25863691" w:rsidR="005C4D40" w:rsidRPr="008B461C" w:rsidRDefault="005C4D40" w:rsidP="005C4D40">
            <w:pPr>
              <w:widowControl w:val="0"/>
              <w:spacing w:after="120"/>
              <w:ind w:left="-95" w:right="-88"/>
              <w:jc w:val="center"/>
              <w:rPr>
                <w:rFonts w:ascii="GHEA Grapalat" w:hAnsi="GHEA Grapalat" w:cs="Arial"/>
                <w:sz w:val="16"/>
                <w:szCs w:val="16"/>
              </w:rPr>
            </w:pPr>
            <w:r w:rsidRPr="00ED7F23">
              <w:rPr>
                <w:rFonts w:ascii="GHEA Grapalat" w:hAnsi="GHEA Grapalat"/>
                <w:sz w:val="16"/>
                <w:szCs w:val="16"/>
                <w:lang w:val="hy-AM"/>
              </w:rPr>
              <w:t>100</w:t>
            </w:r>
            <w:r w:rsidRPr="00ED7F23">
              <w:rPr>
                <w:rFonts w:ascii="GHEA Grapalat" w:hAnsi="GHEA Grapalat"/>
                <w:sz w:val="16"/>
                <w:szCs w:val="16"/>
              </w:rPr>
              <w:t xml:space="preserve"> %</w:t>
            </w:r>
          </w:p>
        </w:tc>
        <w:tc>
          <w:tcPr>
            <w:tcW w:w="729" w:type="dxa"/>
            <w:textDirection w:val="btLr"/>
          </w:tcPr>
          <w:p w14:paraId="1EF29A66" w14:textId="6B772B32" w:rsidR="005C4D40" w:rsidRPr="008B461C" w:rsidRDefault="005C4D40" w:rsidP="005C4D40">
            <w:pPr>
              <w:widowControl w:val="0"/>
              <w:spacing w:after="120"/>
              <w:ind w:left="-95" w:right="-88"/>
              <w:jc w:val="center"/>
              <w:rPr>
                <w:rFonts w:ascii="GHEA Grapalat" w:hAnsi="GHEA Grapalat" w:cs="Arial"/>
                <w:sz w:val="16"/>
                <w:szCs w:val="16"/>
              </w:rPr>
            </w:pPr>
            <w:r w:rsidRPr="00ED7F23">
              <w:rPr>
                <w:rFonts w:ascii="GHEA Grapalat" w:hAnsi="GHEA Grapalat"/>
                <w:sz w:val="16"/>
                <w:szCs w:val="16"/>
                <w:lang w:val="hy-AM"/>
              </w:rPr>
              <w:t>100</w:t>
            </w:r>
            <w:r w:rsidRPr="00ED7F23">
              <w:rPr>
                <w:rFonts w:ascii="GHEA Grapalat" w:hAnsi="GHEA Grapalat"/>
                <w:sz w:val="16"/>
                <w:szCs w:val="16"/>
              </w:rPr>
              <w:t xml:space="preserve"> %</w:t>
            </w:r>
          </w:p>
        </w:tc>
        <w:tc>
          <w:tcPr>
            <w:tcW w:w="663" w:type="dxa"/>
            <w:textDirection w:val="btLr"/>
          </w:tcPr>
          <w:p w14:paraId="5C19F3D9" w14:textId="6BC17A34" w:rsidR="005C4D40" w:rsidRPr="008B461C" w:rsidRDefault="005C4D40" w:rsidP="005C4D40">
            <w:pPr>
              <w:widowControl w:val="0"/>
              <w:spacing w:after="120"/>
              <w:ind w:left="-95" w:right="-88"/>
              <w:jc w:val="center"/>
              <w:rPr>
                <w:rFonts w:ascii="GHEA Grapalat" w:hAnsi="GHEA Grapalat" w:cs="Arial"/>
                <w:sz w:val="16"/>
                <w:szCs w:val="16"/>
              </w:rPr>
            </w:pPr>
            <w:r w:rsidRPr="00ED7F23">
              <w:rPr>
                <w:rFonts w:ascii="GHEA Grapalat" w:hAnsi="GHEA Grapalat"/>
                <w:sz w:val="16"/>
                <w:szCs w:val="16"/>
                <w:lang w:val="hy-AM"/>
              </w:rPr>
              <w:t>100</w:t>
            </w:r>
            <w:r w:rsidRPr="00ED7F23">
              <w:rPr>
                <w:rFonts w:ascii="GHEA Grapalat" w:hAnsi="GHEA Grapalat"/>
                <w:sz w:val="16"/>
                <w:szCs w:val="16"/>
              </w:rPr>
              <w:t xml:space="preserve"> %</w:t>
            </w:r>
          </w:p>
        </w:tc>
        <w:tc>
          <w:tcPr>
            <w:tcW w:w="594" w:type="dxa"/>
            <w:textDirection w:val="btLr"/>
          </w:tcPr>
          <w:p w14:paraId="6AACBFE5" w14:textId="7F2E19E0" w:rsidR="005C4D40" w:rsidRPr="008B461C" w:rsidRDefault="005C4D40" w:rsidP="005C4D40">
            <w:pPr>
              <w:widowControl w:val="0"/>
              <w:spacing w:after="120"/>
              <w:ind w:left="-95" w:right="-88"/>
              <w:jc w:val="center"/>
              <w:rPr>
                <w:rFonts w:ascii="GHEA Grapalat" w:hAnsi="GHEA Grapalat" w:cs="Arial"/>
                <w:sz w:val="16"/>
                <w:szCs w:val="16"/>
              </w:rPr>
            </w:pPr>
            <w:r w:rsidRPr="00ED7F23">
              <w:rPr>
                <w:rFonts w:ascii="GHEA Grapalat" w:hAnsi="GHEA Grapalat"/>
                <w:sz w:val="16"/>
                <w:szCs w:val="16"/>
                <w:lang w:val="hy-AM"/>
              </w:rPr>
              <w:t>100</w:t>
            </w:r>
            <w:r w:rsidRPr="00ED7F23">
              <w:rPr>
                <w:rFonts w:ascii="GHEA Grapalat" w:hAnsi="GHEA Grapalat"/>
                <w:sz w:val="16"/>
                <w:szCs w:val="16"/>
              </w:rPr>
              <w:t xml:space="preserve"> %</w:t>
            </w:r>
          </w:p>
        </w:tc>
        <w:tc>
          <w:tcPr>
            <w:tcW w:w="644" w:type="dxa"/>
            <w:textDirection w:val="btLr"/>
          </w:tcPr>
          <w:p w14:paraId="004A9BE5" w14:textId="6D06E6DC" w:rsidR="005C4D40" w:rsidRPr="008B461C" w:rsidRDefault="005C4D40" w:rsidP="005C4D40">
            <w:pPr>
              <w:widowControl w:val="0"/>
              <w:spacing w:after="120"/>
              <w:ind w:left="-95" w:right="-88"/>
              <w:jc w:val="center"/>
              <w:rPr>
                <w:rFonts w:ascii="GHEA Grapalat" w:hAnsi="GHEA Grapalat" w:cs="Arial"/>
                <w:sz w:val="16"/>
                <w:szCs w:val="16"/>
              </w:rPr>
            </w:pPr>
            <w:r w:rsidRPr="00ED7F23">
              <w:rPr>
                <w:rFonts w:ascii="GHEA Grapalat" w:hAnsi="GHEA Grapalat"/>
                <w:sz w:val="16"/>
                <w:szCs w:val="16"/>
                <w:lang w:val="hy-AM"/>
              </w:rPr>
              <w:t>100</w:t>
            </w:r>
            <w:r w:rsidRPr="00ED7F23">
              <w:rPr>
                <w:rFonts w:ascii="GHEA Grapalat" w:hAnsi="GHEA Grapalat"/>
                <w:sz w:val="16"/>
                <w:szCs w:val="16"/>
              </w:rPr>
              <w:t xml:space="preserve"> %</w:t>
            </w:r>
          </w:p>
        </w:tc>
        <w:tc>
          <w:tcPr>
            <w:tcW w:w="581" w:type="dxa"/>
            <w:textDirection w:val="btLr"/>
          </w:tcPr>
          <w:p w14:paraId="494B62A7" w14:textId="15581ECB" w:rsidR="005C4D40" w:rsidRPr="008B461C" w:rsidRDefault="005C4D40" w:rsidP="005C4D40">
            <w:pPr>
              <w:widowControl w:val="0"/>
              <w:spacing w:after="120"/>
              <w:ind w:left="-95" w:right="-88"/>
              <w:jc w:val="center"/>
              <w:rPr>
                <w:rFonts w:ascii="GHEA Grapalat" w:hAnsi="GHEA Grapalat"/>
                <w:b/>
                <w:sz w:val="16"/>
                <w:szCs w:val="16"/>
              </w:rPr>
            </w:pPr>
            <w:r w:rsidRPr="00ED7F23">
              <w:rPr>
                <w:rFonts w:ascii="GHEA Grapalat" w:hAnsi="GHEA Grapalat"/>
                <w:sz w:val="16"/>
                <w:szCs w:val="16"/>
                <w:lang w:val="hy-AM"/>
              </w:rPr>
              <w:t>100</w:t>
            </w:r>
            <w:r w:rsidRPr="00ED7F23">
              <w:rPr>
                <w:rFonts w:ascii="GHEA Grapalat" w:hAnsi="GHEA Grapalat"/>
                <w:sz w:val="16"/>
                <w:szCs w:val="16"/>
              </w:rPr>
              <w:t xml:space="preserve"> %</w:t>
            </w:r>
          </w:p>
        </w:tc>
      </w:tr>
    </w:tbl>
    <w:p w14:paraId="695645A7" w14:textId="77777777"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CAB98A" w14:textId="77777777" w:rsidTr="003D2146">
        <w:trPr>
          <w:jc w:val="center"/>
        </w:trPr>
        <w:tc>
          <w:tcPr>
            <w:tcW w:w="4536" w:type="dxa"/>
          </w:tcPr>
          <w:p w14:paraId="2DBB05BD"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7AD7F6FA"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4A2AD46C"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682419F5"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4C04CD54"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6F45FCFC"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6B0737D8"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0EF653AE"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1AF4F794"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763CB5A0"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9"/>
          <w:footnotePr>
            <w:pos w:val="beneathText"/>
          </w:footnotePr>
          <w:type w:val="nextColumn"/>
          <w:pgSz w:w="11907" w:h="16840" w:code="9"/>
          <w:pgMar w:top="993" w:right="1418" w:bottom="1418" w:left="1418" w:header="561" w:footer="561" w:gutter="0"/>
          <w:cols w:space="720"/>
          <w:docGrid w:linePitch="326"/>
        </w:sectPr>
      </w:pPr>
    </w:p>
    <w:p w14:paraId="1210BACE" w14:textId="2C29B4C1" w:rsidR="00BB28C8" w:rsidRPr="00F606A6" w:rsidRDefault="00BB28C8" w:rsidP="00BB28C8">
      <w:pPr>
        <w:widowControl w:val="0"/>
        <w:spacing w:after="160" w:line="360" w:lineRule="auto"/>
        <w:ind w:firstLine="567"/>
        <w:jc w:val="right"/>
        <w:rPr>
          <w:rFonts w:ascii="GHEA Grapalat" w:hAnsi="GHEA Grapalat" w:cs="Arial"/>
          <w:i/>
          <w:lang w:val="hy-AM"/>
        </w:rPr>
      </w:pPr>
      <w:r w:rsidRPr="009F3DC7">
        <w:rPr>
          <w:rFonts w:ascii="GHEA Grapalat" w:hAnsi="GHEA Grapalat"/>
          <w:i/>
        </w:rPr>
        <w:lastRenderedPageBreak/>
        <w:t xml:space="preserve">Приложение № </w:t>
      </w:r>
      <w:r w:rsidR="00F606A6">
        <w:rPr>
          <w:rFonts w:ascii="GHEA Grapalat" w:hAnsi="GHEA Grapalat"/>
          <w:i/>
          <w:lang w:val="hy-AM"/>
        </w:rPr>
        <w:t>4</w:t>
      </w:r>
    </w:p>
    <w:p w14:paraId="26DB3818"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4303C098"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537286CE" w14:textId="77777777" w:rsidTr="003D2146">
        <w:trPr>
          <w:tblCellSpacing w:w="7" w:type="dxa"/>
          <w:jc w:val="center"/>
        </w:trPr>
        <w:tc>
          <w:tcPr>
            <w:tcW w:w="0" w:type="auto"/>
            <w:vAlign w:val="center"/>
          </w:tcPr>
          <w:p w14:paraId="020052D3"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617626B1"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0CB73D6E"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CBC695E"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13233522" w14:textId="77777777"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w:t>
            </w:r>
            <w:proofErr w:type="gramStart"/>
            <w:r>
              <w:rPr>
                <w:rFonts w:ascii="GHEA Grapalat" w:hAnsi="GHEA Grapalat"/>
                <w:color w:val="000000"/>
              </w:rPr>
              <w:t>С</w:t>
            </w:r>
            <w:proofErr w:type="gramEnd"/>
            <w:r>
              <w:rPr>
                <w:rFonts w:ascii="GHEA Grapalat" w:hAnsi="GHEA Grapalat"/>
                <w:color w:val="000000"/>
              </w:rPr>
              <w:t>_________________________</w:t>
            </w:r>
            <w:r w:rsidRPr="00124BE9">
              <w:rPr>
                <w:rFonts w:ascii="GHEA Grapalat" w:hAnsi="GHEA Grapalat"/>
                <w:color w:val="000000"/>
              </w:rPr>
              <w:t>_</w:t>
            </w:r>
          </w:p>
          <w:p w14:paraId="48BA281A"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28A1439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4DABB387"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4F13258C"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2C944E18"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5084A737"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w:t>
            </w:r>
            <w:proofErr w:type="gramStart"/>
            <w:r w:rsidRPr="009F3DC7">
              <w:rPr>
                <w:rFonts w:ascii="GHEA Grapalat" w:hAnsi="GHEA Grapalat"/>
                <w:color w:val="000000"/>
              </w:rPr>
              <w:t>С</w:t>
            </w:r>
            <w:proofErr w:type="gramEnd"/>
            <w:r w:rsidRPr="009F3DC7">
              <w:rPr>
                <w:rFonts w:ascii="GHEA Grapalat" w:hAnsi="GHEA Grapalat"/>
                <w:color w:val="000000"/>
              </w:rPr>
              <w:t>____________________________</w:t>
            </w:r>
          </w:p>
          <w:p w14:paraId="0C0FC12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6BAA7429" w14:textId="77777777" w:rsidR="00BB28C8" w:rsidRPr="009F3DC7" w:rsidRDefault="00BB28C8" w:rsidP="00BB28C8">
      <w:pPr>
        <w:widowControl w:val="0"/>
        <w:spacing w:after="160" w:line="360" w:lineRule="auto"/>
        <w:ind w:left="567" w:right="566"/>
        <w:rPr>
          <w:rFonts w:ascii="GHEA Grapalat" w:hAnsi="GHEA Grapalat"/>
          <w:iCs/>
          <w:color w:val="000000"/>
        </w:rPr>
      </w:pPr>
    </w:p>
    <w:p w14:paraId="0537353F"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3202582D" w14:textId="77777777"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EFD8938" w14:textId="77777777"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14:paraId="7F85FF22" w14:textId="77777777"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5299BABB" w14:textId="77777777"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E9D69AE" w14:textId="77777777"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27EC1892" w14:textId="77777777"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2777634B"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9F3DC7">
        <w:rPr>
          <w:rFonts w:ascii="GHEA Grapalat" w:hAnsi="GHEA Grapalat"/>
          <w:color w:val="000000"/>
        </w:rPr>
        <w:t>_ ,</w:t>
      </w:r>
      <w:proofErr w:type="gramEnd"/>
      <w:r w:rsidRPr="009F3DC7">
        <w:rPr>
          <w:rFonts w:ascii="GHEA Grapalat" w:hAnsi="GHEA Grapalat"/>
          <w:color w:val="000000"/>
        </w:rPr>
        <w:t xml:space="preserve">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2A290E50"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0416D348" w14:textId="77777777"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02262ED8" w14:textId="77777777" w:rsidTr="003D2146">
        <w:trPr>
          <w:trHeight w:val="345"/>
          <w:jc w:val="center"/>
        </w:trPr>
        <w:tc>
          <w:tcPr>
            <w:tcW w:w="379" w:type="dxa"/>
            <w:vMerge w:val="restart"/>
            <w:shd w:val="clear" w:color="auto" w:fill="auto"/>
            <w:vAlign w:val="center"/>
          </w:tcPr>
          <w:p w14:paraId="7AB417D1"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6A02A2A3"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6E0DCF9A" w14:textId="77777777" w:rsidTr="003D2146">
        <w:trPr>
          <w:trHeight w:val="152"/>
          <w:jc w:val="center"/>
        </w:trPr>
        <w:tc>
          <w:tcPr>
            <w:tcW w:w="379" w:type="dxa"/>
            <w:vMerge/>
            <w:shd w:val="clear" w:color="auto" w:fill="auto"/>
          </w:tcPr>
          <w:p w14:paraId="0DDFCFF7"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5E39F2C0"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70228D2F"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788F3151"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2863EA56"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1C21AD1A"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 xml:space="preserve">сумма, подлежащая уплате (тыс. </w:t>
            </w:r>
            <w:proofErr w:type="spellStart"/>
            <w:r w:rsidRPr="007347E7">
              <w:rPr>
                <w:rFonts w:ascii="GHEA Grapalat" w:hAnsi="GHEA Grapalat"/>
                <w:sz w:val="16"/>
                <w:szCs w:val="16"/>
              </w:rPr>
              <w:t>драмов</w:t>
            </w:r>
            <w:proofErr w:type="spellEnd"/>
            <w:r w:rsidRPr="007347E7">
              <w:rPr>
                <w:rFonts w:ascii="GHEA Grapalat" w:hAnsi="GHEA Grapalat"/>
                <w:sz w:val="16"/>
                <w:szCs w:val="16"/>
              </w:rPr>
              <w:t>)</w:t>
            </w:r>
          </w:p>
        </w:tc>
        <w:tc>
          <w:tcPr>
            <w:tcW w:w="876" w:type="dxa"/>
            <w:vMerge w:val="restart"/>
            <w:shd w:val="clear" w:color="auto" w:fill="auto"/>
            <w:vAlign w:val="center"/>
          </w:tcPr>
          <w:p w14:paraId="52FA7957" w14:textId="77777777"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14CA40DF" w14:textId="77777777" w:rsidTr="003D2146">
        <w:trPr>
          <w:trHeight w:val="152"/>
          <w:jc w:val="center"/>
        </w:trPr>
        <w:tc>
          <w:tcPr>
            <w:tcW w:w="379" w:type="dxa"/>
            <w:vMerge/>
            <w:tcBorders>
              <w:bottom w:val="single" w:sz="4" w:space="0" w:color="auto"/>
            </w:tcBorders>
            <w:shd w:val="clear" w:color="auto" w:fill="auto"/>
          </w:tcPr>
          <w:p w14:paraId="22E22E59"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5A18D948"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06548DE7"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4D49C39" w14:textId="77777777"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1B7A3796" w14:textId="77777777"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3AB33927" w14:textId="77777777"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08A467D6" w14:textId="77777777"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263027FA"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207A743E"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50DABE46" w14:textId="77777777" w:rsidTr="003D2146">
        <w:trPr>
          <w:trHeight w:val="515"/>
          <w:jc w:val="center"/>
        </w:trPr>
        <w:tc>
          <w:tcPr>
            <w:tcW w:w="379" w:type="dxa"/>
            <w:shd w:val="clear" w:color="auto" w:fill="auto"/>
            <w:vAlign w:val="center"/>
          </w:tcPr>
          <w:p w14:paraId="2E277664"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3AF5A9D4"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7D80F923"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57E2ACB9"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2E091C89"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2E9879C1"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2A83AD9E"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18A84B56"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0B5ED9EB"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7B18BFB6" w14:textId="77777777" w:rsidTr="003D2146">
        <w:trPr>
          <w:trHeight w:val="515"/>
          <w:jc w:val="center"/>
        </w:trPr>
        <w:tc>
          <w:tcPr>
            <w:tcW w:w="379" w:type="dxa"/>
            <w:shd w:val="clear" w:color="auto" w:fill="auto"/>
          </w:tcPr>
          <w:p w14:paraId="72C25C38" w14:textId="77777777"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2558B38D"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56ECEE94"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5A89931C"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6ADD6FDD"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4C195131"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024CB1D3"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534EAA24"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0BE213A8" w14:textId="77777777"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14:paraId="7F7FA558" w14:textId="77777777"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14:paraId="5EF72777"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4AB1DBDE"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220212D2" w14:textId="77777777" w:rsidTr="003D2146">
        <w:trPr>
          <w:trHeight w:val="266"/>
          <w:tblCellSpacing w:w="7" w:type="dxa"/>
          <w:jc w:val="center"/>
        </w:trPr>
        <w:tc>
          <w:tcPr>
            <w:tcW w:w="0" w:type="auto"/>
            <w:vAlign w:val="center"/>
          </w:tcPr>
          <w:p w14:paraId="244CB31C"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2D7FFC6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3EDBA4E5" w14:textId="77777777" w:rsidTr="003D2146">
        <w:trPr>
          <w:trHeight w:val="473"/>
          <w:tblCellSpacing w:w="7" w:type="dxa"/>
          <w:jc w:val="center"/>
        </w:trPr>
        <w:tc>
          <w:tcPr>
            <w:tcW w:w="0" w:type="auto"/>
            <w:vAlign w:val="center"/>
          </w:tcPr>
          <w:p w14:paraId="4498C640"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33FA556D"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25ABF7B6"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514AD509"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6FEB2DF7" w14:textId="77777777" w:rsidTr="003D2146">
        <w:trPr>
          <w:trHeight w:val="503"/>
          <w:tblCellSpacing w:w="7" w:type="dxa"/>
          <w:jc w:val="center"/>
        </w:trPr>
        <w:tc>
          <w:tcPr>
            <w:tcW w:w="0" w:type="auto"/>
            <w:vAlign w:val="center"/>
          </w:tcPr>
          <w:p w14:paraId="0B51AAE1"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57152A5E"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62072D91"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486BF036"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6E227C9E" w14:textId="77777777" w:rsidTr="003D2146">
        <w:trPr>
          <w:trHeight w:val="281"/>
          <w:tblCellSpacing w:w="7" w:type="dxa"/>
          <w:jc w:val="center"/>
        </w:trPr>
        <w:tc>
          <w:tcPr>
            <w:tcW w:w="0" w:type="auto"/>
            <w:vAlign w:val="center"/>
          </w:tcPr>
          <w:p w14:paraId="2C4F6194"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7C5F468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3C139ABB"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5723CFF9" w14:textId="77777777" w:rsidR="00BB28C8" w:rsidRDefault="00BB28C8" w:rsidP="00BB28C8">
      <w:pPr>
        <w:rPr>
          <w:rFonts w:ascii="GHEA Grapalat" w:hAnsi="GHEA Grapalat" w:cs="Sylfaen"/>
          <w:b/>
        </w:rPr>
      </w:pPr>
      <w:r>
        <w:rPr>
          <w:rFonts w:ascii="GHEA Grapalat" w:hAnsi="GHEA Grapalat" w:cs="Sylfaen"/>
          <w:b/>
        </w:rPr>
        <w:br w:type="page"/>
      </w:r>
    </w:p>
    <w:p w14:paraId="13EE6DB5" w14:textId="6B27F663"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 xml:space="preserve">Приложение № </w:t>
      </w:r>
      <w:r w:rsidR="00F606A6">
        <w:rPr>
          <w:rFonts w:ascii="GHEA Grapalat" w:hAnsi="GHEA Grapalat"/>
          <w:i/>
          <w:lang w:val="hy-AM"/>
        </w:rPr>
        <w:t>4</w:t>
      </w:r>
      <w:r w:rsidRPr="009F3DC7">
        <w:rPr>
          <w:rFonts w:ascii="GHEA Grapalat" w:hAnsi="GHEA Grapalat"/>
          <w:i/>
        </w:rPr>
        <w:t>.1</w:t>
      </w:r>
    </w:p>
    <w:p w14:paraId="3CF381F6"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proofErr w:type="gramEnd"/>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64CD7F99" w14:textId="77777777" w:rsidR="00BB28C8" w:rsidRPr="009F3DC7" w:rsidRDefault="00BB28C8" w:rsidP="00BB28C8">
      <w:pPr>
        <w:widowControl w:val="0"/>
        <w:spacing w:after="160" w:line="360" w:lineRule="auto"/>
        <w:jc w:val="center"/>
        <w:rPr>
          <w:rFonts w:ascii="GHEA Grapalat" w:hAnsi="GHEA Grapalat" w:cs="Sylfaen"/>
        </w:rPr>
      </w:pPr>
    </w:p>
    <w:p w14:paraId="3AA50A7E"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68904B8D" w14:textId="77777777"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02AF60E1" w14:textId="77777777"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14:paraId="1D24467F"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13B136CE"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10903DF4"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08A56733"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4C74D3C9"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38EDB211"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11D50D2C"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3567000A" w14:textId="77777777"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09D1C3FA"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B795C2B"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12080EB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F5805F1"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EE8CA42"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3A452C4"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0AFB753F"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A29FA7E"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177B9675"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7B47C271"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47670EBF"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BCD9FAA"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4A733C49"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41DC9C5A" w14:textId="77777777" w:rsidR="00BB28C8" w:rsidRPr="00C8328C" w:rsidRDefault="00BB28C8" w:rsidP="003D2146">
            <w:pPr>
              <w:widowControl w:val="0"/>
              <w:spacing w:after="120"/>
              <w:rPr>
                <w:rFonts w:ascii="GHEA Grapalat" w:hAnsi="GHEA Grapalat" w:cs="Sylfaen"/>
                <w:sz w:val="16"/>
                <w:szCs w:val="16"/>
              </w:rPr>
            </w:pPr>
          </w:p>
        </w:tc>
      </w:tr>
    </w:tbl>
    <w:p w14:paraId="57AD9E5C" w14:textId="77777777"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3AA11B9E"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51AD6153" w14:textId="77777777" w:rsidR="00BB28C8" w:rsidRDefault="00BB28C8" w:rsidP="00BB28C8">
      <w:pPr>
        <w:rPr>
          <w:rFonts w:ascii="GHEA Grapalat" w:hAnsi="GHEA Grapalat"/>
        </w:rPr>
      </w:pPr>
      <w:r>
        <w:rPr>
          <w:rFonts w:ascii="GHEA Grapalat" w:hAnsi="GHEA Grapalat"/>
        </w:rPr>
        <w:br w:type="page"/>
      </w:r>
    </w:p>
    <w:p w14:paraId="037BA0B2"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38D08396"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3BBE45A2" w14:textId="77777777" w:rsidTr="003D2146">
        <w:tc>
          <w:tcPr>
            <w:tcW w:w="4785" w:type="dxa"/>
          </w:tcPr>
          <w:p w14:paraId="3254F0CD"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7FA6C41B"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0D821B37" w14:textId="77777777"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535ACBC5" w14:textId="77777777"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668D8457" w14:textId="77777777" w:rsidTr="003D2146">
        <w:trPr>
          <w:tblCellSpacing w:w="7" w:type="dxa"/>
          <w:jc w:val="center"/>
        </w:trPr>
        <w:tc>
          <w:tcPr>
            <w:tcW w:w="0" w:type="auto"/>
            <w:vAlign w:val="center"/>
          </w:tcPr>
          <w:p w14:paraId="5D4826A5" w14:textId="77777777"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33FF7F3A"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6BC0B480"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AD989EF"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4A194F91" w14:textId="77777777" w:rsidTr="003D2146">
        <w:trPr>
          <w:tblCellSpacing w:w="7" w:type="dxa"/>
          <w:jc w:val="center"/>
        </w:trPr>
        <w:tc>
          <w:tcPr>
            <w:tcW w:w="0" w:type="auto"/>
            <w:vAlign w:val="center"/>
          </w:tcPr>
          <w:p w14:paraId="5E1AFABC"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4C11E52C" w14:textId="77777777"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6591B1E2"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1621055"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80E3A7A"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14:paraId="64E63B20"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6F772E89" w14:textId="77777777" w:rsidR="00684668" w:rsidRDefault="00684668">
      <w:pPr>
        <w:rPr>
          <w:rFonts w:ascii="GHEA Grapalat" w:hAnsi="GHEA Grapalat"/>
          <w:i/>
        </w:rPr>
      </w:pPr>
      <w:r>
        <w:rPr>
          <w:rFonts w:ascii="GHEA Grapalat" w:hAnsi="GHEA Grapalat"/>
          <w:i/>
        </w:rPr>
        <w:br w:type="page"/>
      </w:r>
    </w:p>
    <w:p w14:paraId="4A413DE6" w14:textId="3DB6A3A2" w:rsidR="00684668" w:rsidRPr="00F606A6" w:rsidRDefault="00684668" w:rsidP="00684668">
      <w:pPr>
        <w:widowControl w:val="0"/>
        <w:jc w:val="right"/>
        <w:rPr>
          <w:rFonts w:ascii="GHEA Grapalat" w:hAnsi="GHEA Grapalat" w:cs="Sylfaen"/>
          <w:i/>
          <w:lang w:val="hy-AM"/>
        </w:rPr>
      </w:pPr>
      <w:r w:rsidRPr="0005376A">
        <w:rPr>
          <w:rFonts w:ascii="GHEA Grapalat" w:hAnsi="GHEA Grapalat"/>
          <w:i/>
        </w:rPr>
        <w:lastRenderedPageBreak/>
        <w:t xml:space="preserve">Приложение № </w:t>
      </w:r>
      <w:r w:rsidR="00F606A6">
        <w:rPr>
          <w:rFonts w:ascii="GHEA Grapalat" w:hAnsi="GHEA Grapalat"/>
          <w:i/>
          <w:lang w:val="hy-AM"/>
        </w:rPr>
        <w:t>5</w:t>
      </w:r>
    </w:p>
    <w:p w14:paraId="43F06B68" w14:textId="77777777" w:rsidR="00684668" w:rsidRPr="0005376A" w:rsidRDefault="00684668" w:rsidP="00684668">
      <w:pPr>
        <w:widowControl w:val="0"/>
        <w:jc w:val="right"/>
        <w:rPr>
          <w:rFonts w:ascii="GHEA Grapalat" w:hAnsi="GHEA Grapalat" w:cs="Sylfaen"/>
          <w:i/>
        </w:rPr>
      </w:pPr>
      <w:r w:rsidRPr="0005376A">
        <w:rPr>
          <w:rFonts w:ascii="GHEA Grapalat" w:hAnsi="GHEA Grapalat"/>
          <w:i/>
        </w:rPr>
        <w:t>к Договору под кодом</w:t>
      </w:r>
      <w:r w:rsidRPr="0005376A">
        <w:rPr>
          <w:rFonts w:ascii="GHEA Grapalat" w:hAnsi="GHEA Grapalat"/>
          <w:i/>
          <w:lang w:val="hy-AM"/>
        </w:rPr>
        <w:t xml:space="preserve"> </w:t>
      </w:r>
      <w:proofErr w:type="gramStart"/>
      <w:r w:rsidRPr="0005376A">
        <w:rPr>
          <w:rFonts w:ascii="GHEA Grapalat" w:hAnsi="GHEA Grapalat"/>
          <w:i/>
          <w:lang w:val="hy-AM"/>
        </w:rPr>
        <w:t xml:space="preserve">«  </w:t>
      </w:r>
      <w:proofErr w:type="gramEnd"/>
      <w:r w:rsidRPr="0005376A">
        <w:rPr>
          <w:rFonts w:ascii="GHEA Grapalat" w:hAnsi="GHEA Grapalat"/>
          <w:i/>
          <w:lang w:val="hy-AM"/>
        </w:rPr>
        <w:t xml:space="preserve">    »</w:t>
      </w:r>
      <w:r w:rsidRPr="0005376A">
        <w:rPr>
          <w:rFonts w:ascii="GHEA Grapalat" w:hAnsi="GHEA Grapalat"/>
          <w:i/>
        </w:rPr>
        <w:t xml:space="preserve"> </w:t>
      </w:r>
      <w:r w:rsidRPr="0005376A">
        <w:rPr>
          <w:rFonts w:ascii="GHEA Grapalat" w:hAnsi="GHEA Grapalat" w:cs="Sylfaen"/>
          <w:i/>
        </w:rPr>
        <w:br/>
      </w:r>
      <w:r w:rsidRPr="0005376A">
        <w:rPr>
          <w:rFonts w:ascii="GHEA Grapalat" w:hAnsi="GHEA Grapalat"/>
          <w:i/>
        </w:rPr>
        <w:t>заключенному "</w:t>
      </w:r>
      <w:r w:rsidRPr="0005376A">
        <w:rPr>
          <w:rFonts w:ascii="GHEA Grapalat" w:hAnsi="GHEA Grapalat"/>
          <w:i/>
        </w:rPr>
        <w:tab/>
        <w:t xml:space="preserve"> "</w:t>
      </w:r>
      <w:r w:rsidRPr="0005376A">
        <w:rPr>
          <w:rFonts w:ascii="GHEA Grapalat" w:hAnsi="GHEA Grapalat"/>
          <w:i/>
        </w:rPr>
        <w:tab/>
        <w:t>20</w:t>
      </w:r>
      <w:r w:rsidRPr="0005376A">
        <w:rPr>
          <w:rFonts w:ascii="GHEA Grapalat" w:hAnsi="GHEA Grapalat"/>
          <w:i/>
        </w:rPr>
        <w:tab/>
        <w:t xml:space="preserve">  г.</w:t>
      </w:r>
    </w:p>
    <w:p w14:paraId="7955603A" w14:textId="77777777" w:rsidR="00684668" w:rsidRPr="0005376A" w:rsidRDefault="00684668" w:rsidP="00684668">
      <w:pPr>
        <w:jc w:val="center"/>
        <w:rPr>
          <w:rFonts w:ascii="GHEA Grapalat" w:hAnsi="GHEA Grapalat" w:cs="GHEA Grapalat"/>
        </w:rPr>
      </w:pPr>
    </w:p>
    <w:p w14:paraId="5B597D0A" w14:textId="77777777" w:rsidR="00684668" w:rsidRPr="0005376A" w:rsidRDefault="00684668" w:rsidP="00684668">
      <w:pPr>
        <w:jc w:val="center"/>
        <w:rPr>
          <w:rFonts w:ascii="GHEA Grapalat" w:hAnsi="GHEA Grapalat" w:cs="GHEA Grapalat"/>
        </w:rPr>
      </w:pPr>
      <w:r w:rsidRPr="0005376A">
        <w:rPr>
          <w:rFonts w:ascii="GHEA Grapalat" w:hAnsi="GHEA Grapalat" w:cs="GHEA Grapalat"/>
        </w:rPr>
        <w:t>УВЕДОМЛЕНИЕ</w:t>
      </w:r>
    </w:p>
    <w:p w14:paraId="131EDF19" w14:textId="77777777" w:rsidR="00684668" w:rsidRPr="0005376A" w:rsidRDefault="00684668" w:rsidP="00684668">
      <w:pPr>
        <w:jc w:val="center"/>
        <w:rPr>
          <w:rFonts w:ascii="GHEA Grapalat" w:hAnsi="GHEA Grapalat" w:cs="GHEA Grapalat"/>
          <w:lang w:val="hy-AM"/>
        </w:rPr>
      </w:pPr>
    </w:p>
    <w:p w14:paraId="22617C3B" w14:textId="77777777" w:rsidR="00684668" w:rsidRPr="0005376A" w:rsidRDefault="00684668" w:rsidP="00684668">
      <w:pPr>
        <w:rPr>
          <w:rFonts w:ascii="GHEA Grapalat" w:hAnsi="GHEA Grapalat" w:cs="Arial"/>
          <w:sz w:val="20"/>
          <w:szCs w:val="20"/>
          <w:lang w:val="es-ES"/>
        </w:rPr>
      </w:pPr>
      <w:r w:rsidRPr="0005376A">
        <w:rPr>
          <w:rFonts w:ascii="GHEA Grapalat" w:hAnsi="GHEA Grapalat"/>
          <w:u w:val="single"/>
          <w:lang w:val="es-ES"/>
        </w:rPr>
        <w:t xml:space="preserve">                                                             </w:t>
      </w:r>
      <w:r w:rsidRPr="0005376A">
        <w:rPr>
          <w:rFonts w:ascii="GHEA Grapalat" w:hAnsi="GHEA Grapalat"/>
          <w:u w:val="single"/>
          <w:lang w:val="es-ES"/>
        </w:rPr>
        <w:tab/>
      </w:r>
      <w:r w:rsidRPr="0005376A">
        <w:rPr>
          <w:rFonts w:ascii="GHEA Grapalat" w:hAnsi="GHEA Grapalat"/>
          <w:u w:val="single"/>
          <w:lang w:val="es-ES"/>
        </w:rPr>
        <w:tab/>
        <w:t xml:space="preserve">       </w:t>
      </w:r>
      <w:r w:rsidRPr="0005376A">
        <w:rPr>
          <w:rFonts w:ascii="GHEA Grapalat" w:hAnsi="GHEA Grapalat"/>
          <w:lang w:val="es-ES"/>
        </w:rPr>
        <w:t xml:space="preserve"> </w:t>
      </w:r>
      <w:r w:rsidRPr="0005376A">
        <w:rPr>
          <w:rFonts w:ascii="GHEA Grapalat" w:hAnsi="GHEA Grapalat"/>
        </w:rPr>
        <w:t>з</w:t>
      </w:r>
      <w:r w:rsidRPr="0005376A">
        <w:rPr>
          <w:rFonts w:ascii="GHEA Grapalat" w:hAnsi="GHEA Grapalat" w:cs="Sylfaen"/>
          <w:sz w:val="20"/>
          <w:szCs w:val="20"/>
        </w:rPr>
        <w:t>аявляет, что</w:t>
      </w:r>
      <w:r w:rsidRPr="0005376A">
        <w:rPr>
          <w:rFonts w:ascii="GHEA Grapalat" w:hAnsi="GHEA Grapalat" w:cs="Arial"/>
          <w:sz w:val="20"/>
          <w:szCs w:val="20"/>
        </w:rPr>
        <w:t>:</w:t>
      </w:r>
      <w:r w:rsidRPr="0005376A">
        <w:rPr>
          <w:rFonts w:ascii="GHEA Grapalat" w:hAnsi="GHEA Grapalat" w:cs="Arial"/>
          <w:sz w:val="20"/>
          <w:szCs w:val="20"/>
          <w:lang w:val="es-ES"/>
        </w:rPr>
        <w:t xml:space="preserve">  </w:t>
      </w:r>
    </w:p>
    <w:p w14:paraId="10E7951D" w14:textId="77777777" w:rsidR="00684668" w:rsidRPr="0005376A" w:rsidRDefault="00684668" w:rsidP="00684668">
      <w:pPr>
        <w:rPr>
          <w:rFonts w:ascii="GHEA Grapalat" w:hAnsi="GHEA Grapalat" w:cs="Arial"/>
          <w:vertAlign w:val="superscript"/>
          <w:lang w:val="es-ES"/>
        </w:rPr>
      </w:pPr>
      <w:r w:rsidRPr="0005376A">
        <w:rPr>
          <w:rFonts w:ascii="GHEA Grapalat" w:hAnsi="GHEA Grapalat"/>
          <w:vertAlign w:val="superscript"/>
          <w:lang w:val="es-ES"/>
        </w:rPr>
        <w:t xml:space="preserve">               </w:t>
      </w:r>
      <w:r w:rsidRPr="0005376A">
        <w:rPr>
          <w:rFonts w:ascii="GHEA Grapalat" w:hAnsi="GHEA Grapalat"/>
          <w:lang w:val="es-ES"/>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proofErr w:type="spellStart"/>
      <w:r w:rsidRPr="0005376A">
        <w:rPr>
          <w:rFonts w:ascii="GHEA Grapalat" w:hAnsi="GHEA Grapalat" w:cs="Sylfaen"/>
          <w:vertAlign w:val="superscript"/>
          <w:lang w:val="es-ES"/>
        </w:rPr>
        <w:t>финансового</w:t>
      </w:r>
      <w:proofErr w:type="spellEnd"/>
      <w:r w:rsidRPr="0005376A">
        <w:rPr>
          <w:rFonts w:ascii="GHEA Grapalat" w:hAnsi="GHEA Grapalat" w:cs="Sylfaen"/>
          <w:vertAlign w:val="superscript"/>
          <w:lang w:val="es-ES"/>
        </w:rPr>
        <w:t xml:space="preserve"> </w:t>
      </w:r>
      <w:proofErr w:type="spellStart"/>
      <w:r w:rsidRPr="0005376A">
        <w:rPr>
          <w:rFonts w:ascii="GHEA Grapalat" w:hAnsi="GHEA Grapalat" w:cs="Sylfaen"/>
          <w:vertAlign w:val="superscript"/>
          <w:lang w:val="es-ES"/>
        </w:rPr>
        <w:t>агента</w:t>
      </w:r>
      <w:proofErr w:type="spellEnd"/>
    </w:p>
    <w:p w14:paraId="1F503D6C" w14:textId="77777777" w:rsidR="00684668" w:rsidRPr="0005376A" w:rsidRDefault="00684668" w:rsidP="00684668">
      <w:pPr>
        <w:rPr>
          <w:rFonts w:ascii="GHEA Grapalat" w:hAnsi="GHEA Grapalat"/>
          <w:vertAlign w:val="superscript"/>
          <w:lang w:val="es-ES"/>
        </w:rPr>
      </w:pPr>
    </w:p>
    <w:p w14:paraId="64512170" w14:textId="77777777" w:rsidR="00684668" w:rsidRPr="0005376A" w:rsidRDefault="00684668" w:rsidP="00684668">
      <w:pPr>
        <w:pStyle w:val="aff3"/>
        <w:numPr>
          <w:ilvl w:val="0"/>
          <w:numId w:val="37"/>
        </w:numPr>
        <w:contextualSpacing/>
        <w:jc w:val="both"/>
        <w:rPr>
          <w:rFonts w:ascii="GHEA Grapalat" w:hAnsi="GHEA Grapalat"/>
          <w:u w:val="single"/>
          <w:lang w:val="es-ES"/>
        </w:rPr>
      </w:pPr>
      <w:r w:rsidRPr="0005376A">
        <w:rPr>
          <w:rFonts w:ascii="GHEA Grapalat" w:hAnsi="GHEA Grapalat"/>
          <w:sz w:val="20"/>
          <w:szCs w:val="20"/>
        </w:rPr>
        <w:t>В рамках заключенного между</w:t>
      </w:r>
      <w:r w:rsidRPr="0005376A">
        <w:rPr>
          <w:rFonts w:ascii="GHEA Grapalat" w:hAnsi="GHEA Grapalat"/>
        </w:rPr>
        <w:t xml:space="preserve">   ----------------------</w:t>
      </w:r>
      <w:r w:rsidRPr="0005376A">
        <w:rPr>
          <w:rFonts w:ascii="GHEA Grapalat" w:hAnsi="GHEA Grapalat"/>
          <w:lang w:val="hy-AM"/>
        </w:rPr>
        <w:t xml:space="preserve"> </w:t>
      </w:r>
      <w:r w:rsidRPr="0005376A">
        <w:rPr>
          <w:rFonts w:ascii="GHEA Grapalat" w:hAnsi="GHEA Grapalat"/>
          <w:sz w:val="20"/>
          <w:szCs w:val="20"/>
        </w:rPr>
        <w:t>- ом   и</w:t>
      </w:r>
      <w:r w:rsidRPr="0005376A">
        <w:rPr>
          <w:rFonts w:ascii="GHEA Grapalat" w:hAnsi="GHEA Grapalat"/>
        </w:rPr>
        <w:t xml:space="preserve"> ---------------------------- </w:t>
      </w:r>
      <w:r w:rsidRPr="0005376A">
        <w:rPr>
          <w:rFonts w:ascii="GHEA Grapalat" w:hAnsi="GHEA Grapalat"/>
          <w:sz w:val="20"/>
          <w:szCs w:val="20"/>
        </w:rPr>
        <w:t>-ом</w:t>
      </w:r>
      <w:r w:rsidRPr="0005376A">
        <w:rPr>
          <w:rFonts w:ascii="GHEA Grapalat" w:hAnsi="GHEA Grapalat"/>
        </w:rPr>
        <w:t xml:space="preserve">                              </w:t>
      </w:r>
    </w:p>
    <w:p w14:paraId="177CB14A" w14:textId="77777777" w:rsidR="00684668" w:rsidRPr="0005376A" w:rsidRDefault="00684668" w:rsidP="00684668">
      <w:pPr>
        <w:rPr>
          <w:rFonts w:ascii="GHEA Grapalat" w:hAnsi="GHEA Grapalat" w:cs="Sylfaen"/>
          <w:vertAlign w:val="superscript"/>
        </w:rPr>
      </w:pPr>
      <w:r w:rsidRPr="0005376A">
        <w:rPr>
          <w:rFonts w:ascii="GHEA Grapalat" w:hAnsi="GHEA Grapalat" w:cs="Sylfaen"/>
          <w:vertAlign w:val="superscript"/>
          <w:lang w:val="es-ES"/>
        </w:rPr>
        <w:t xml:space="preserve">                                                                                     </w:t>
      </w:r>
      <w:r w:rsidRPr="0005376A">
        <w:rPr>
          <w:rFonts w:ascii="GHEA Grapalat" w:hAnsi="GHEA Grapalat" w:cs="Sylfaen"/>
          <w:vertAlign w:val="superscript"/>
        </w:rPr>
        <w:t xml:space="preserve">      название</w:t>
      </w:r>
      <w:r w:rsidRPr="0005376A">
        <w:rPr>
          <w:rFonts w:ascii="GHEA Grapalat" w:hAnsi="GHEA Grapalat" w:cs="Sylfaen"/>
          <w:vertAlign w:val="superscript"/>
          <w:lang w:val="es-ES"/>
        </w:rPr>
        <w:t xml:space="preserve"> </w:t>
      </w:r>
      <w:r w:rsidR="0005376A">
        <w:rPr>
          <w:rFonts w:ascii="GHEA Grapalat" w:hAnsi="GHEA Grapalat" w:cs="Sylfaen"/>
          <w:vertAlign w:val="superscript"/>
        </w:rPr>
        <w:t>заказчика</w:t>
      </w: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14:paraId="25AA1111" w14:textId="77777777" w:rsidR="00684668" w:rsidRPr="0005376A" w:rsidRDefault="00684668" w:rsidP="00684668">
      <w:pPr>
        <w:rPr>
          <w:rFonts w:ascii="GHEA Grapalat" w:hAnsi="GHEA Grapalat" w:cs="Sylfaen"/>
          <w:vertAlign w:val="superscript"/>
        </w:rPr>
      </w:pP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 </w:t>
      </w:r>
      <w:r w:rsidRPr="0005376A">
        <w:rPr>
          <w:rFonts w:ascii="GHEA Grapalat" w:hAnsi="GHEA Grapalat" w:cs="Sylfaen"/>
          <w:sz w:val="20"/>
          <w:szCs w:val="20"/>
          <w:lang w:val="es-ES"/>
        </w:rPr>
        <w:t>20</w:t>
      </w:r>
      <w:r w:rsidRPr="0005376A">
        <w:rPr>
          <w:rFonts w:ascii="GHEA Grapalat" w:hAnsi="GHEA Grapalat" w:cs="Sylfaen"/>
          <w:sz w:val="20"/>
          <w:szCs w:val="20"/>
        </w:rPr>
        <w:t>г</w:t>
      </w:r>
      <w:r w:rsidRPr="0005376A">
        <w:rPr>
          <w:rFonts w:ascii="GHEA Grapalat" w:hAnsi="GHEA Grapalat" w:cs="Sylfaen"/>
          <w:sz w:val="20"/>
          <w:szCs w:val="20"/>
          <w:lang w:val="es-ES"/>
        </w:rPr>
        <w:t>.</w:t>
      </w:r>
      <w:r w:rsidRPr="0005376A">
        <w:rPr>
          <w:rFonts w:ascii="GHEA Grapalat" w:hAnsi="GHEA Grapalat" w:cs="Sylfaen"/>
          <w:sz w:val="20"/>
          <w:szCs w:val="20"/>
        </w:rPr>
        <w:t xml:space="preserve">договора под </w:t>
      </w:r>
      <w:proofErr w:type="gramStart"/>
      <w:r w:rsidRPr="0005376A">
        <w:rPr>
          <w:rFonts w:ascii="GHEA Grapalat" w:hAnsi="GHEA Grapalat" w:cs="Sylfaen"/>
          <w:sz w:val="20"/>
          <w:szCs w:val="20"/>
        </w:rPr>
        <w:t xml:space="preserve">кодом </w:t>
      </w:r>
      <w:r w:rsidRPr="0005376A">
        <w:rPr>
          <w:rFonts w:ascii="GHEA Grapalat" w:hAnsi="GHEA Grapalat" w:cs="Sylfaen"/>
          <w:sz w:val="20"/>
          <w:szCs w:val="20"/>
          <w:lang w:val="es-ES"/>
        </w:rPr>
        <w:t xml:space="preserve"> </w:t>
      </w:r>
      <w:r w:rsidRPr="0005376A">
        <w:rPr>
          <w:rFonts w:ascii="GHEA Grapalat" w:hAnsi="GHEA Grapalat"/>
          <w:i/>
          <w:sz w:val="20"/>
          <w:szCs w:val="20"/>
          <w:lang w:val="af-ZA"/>
        </w:rPr>
        <w:t>_</w:t>
      </w:r>
      <w:proofErr w:type="gramEnd"/>
      <w:r w:rsidRPr="0005376A">
        <w:rPr>
          <w:rFonts w:ascii="GHEA Grapalat" w:hAnsi="GHEA Grapalat"/>
          <w:i/>
          <w:sz w:val="20"/>
          <w:szCs w:val="20"/>
          <w:lang w:val="af-ZA"/>
        </w:rPr>
        <w:t>__</w:t>
      </w:r>
      <w:r w:rsidRPr="0005376A">
        <w:rPr>
          <w:rFonts w:ascii="GHEA Grapalat" w:hAnsi="GHEA Grapalat" w:cs="Arial"/>
          <w:i/>
          <w:sz w:val="20"/>
          <w:szCs w:val="20"/>
          <w:shd w:val="clear" w:color="auto" w:fill="FFFFFF"/>
          <w:lang w:val="hy-AM"/>
        </w:rPr>
        <w:t>«________»</w:t>
      </w:r>
      <w:r w:rsidRPr="0005376A">
        <w:rPr>
          <w:rFonts w:ascii="GHEA Grapalat" w:hAnsi="GHEA Grapalat"/>
          <w:i/>
          <w:sz w:val="20"/>
          <w:szCs w:val="20"/>
          <w:u w:val="single"/>
        </w:rPr>
        <w:t xml:space="preserve">__ </w:t>
      </w:r>
      <w:r w:rsidRPr="0005376A">
        <w:rPr>
          <w:rFonts w:ascii="GHEA Grapalat" w:hAnsi="GHEA Grapalat"/>
          <w:sz w:val="20"/>
          <w:szCs w:val="20"/>
        </w:rPr>
        <w:t>(</w:t>
      </w:r>
      <w:r w:rsidRPr="0005376A">
        <w:rPr>
          <w:rFonts w:ascii="GHEA Grapalat" w:hAnsi="GHEA Grapalat" w:cs="Sylfaen"/>
          <w:sz w:val="20"/>
          <w:szCs w:val="20"/>
        </w:rPr>
        <w:t>далее-Договор</w:t>
      </w:r>
      <w:r w:rsidRPr="0005376A">
        <w:rPr>
          <w:rFonts w:ascii="GHEA Grapalat" w:hAnsi="GHEA Grapalat" w:cs="Sylfaen"/>
          <w:sz w:val="20"/>
          <w:szCs w:val="20"/>
          <w:lang w:val="es-ES"/>
        </w:rPr>
        <w:t>)</w:t>
      </w:r>
      <w:r w:rsidRPr="0005376A">
        <w:rPr>
          <w:rFonts w:ascii="GHEA Grapalat" w:hAnsi="GHEA Grapalat" w:cs="Sylfaen"/>
          <w:sz w:val="20"/>
          <w:szCs w:val="20"/>
        </w:rPr>
        <w:t xml:space="preserve">, между мной </w:t>
      </w:r>
      <w:r w:rsidRPr="0005376A">
        <w:rPr>
          <w:rFonts w:ascii="GHEA Grapalat" w:hAnsi="GHEA Grapalat" w:cs="Sylfaen"/>
          <w:sz w:val="20"/>
          <w:szCs w:val="20"/>
          <w:lang w:val="hy-AM"/>
        </w:rPr>
        <w:t xml:space="preserve"> </w:t>
      </w:r>
      <w:r w:rsidRPr="0005376A">
        <w:rPr>
          <w:rFonts w:ascii="GHEA Grapalat" w:hAnsi="GHEA Grapalat" w:cs="Sylfaen"/>
          <w:sz w:val="20"/>
          <w:szCs w:val="20"/>
        </w:rPr>
        <w:t>и -------------- - ом</w:t>
      </w:r>
    </w:p>
    <w:p w14:paraId="085D80F6" w14:textId="77777777" w:rsidR="00684668" w:rsidRPr="0005376A" w:rsidRDefault="00684668" w:rsidP="00684668">
      <w:pPr>
        <w:rPr>
          <w:rFonts w:ascii="GHEA Grapalat" w:hAnsi="GHEA Grapalat"/>
          <w:u w:val="single"/>
          <w:lang w:val="es-ES"/>
        </w:rPr>
      </w:pP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14:paraId="0629114C" w14:textId="77777777" w:rsidR="00684668" w:rsidRPr="0005376A" w:rsidRDefault="00684668" w:rsidP="00684668">
      <w:pPr>
        <w:ind w:firstLine="709"/>
        <w:rPr>
          <w:rFonts w:ascii="GHEA Grapalat" w:hAnsi="GHEA Grapalat" w:cs="Sylfaen"/>
          <w:sz w:val="20"/>
          <w:szCs w:val="20"/>
          <w:lang w:val="es-ES"/>
        </w:rPr>
      </w:pPr>
      <w:r w:rsidRPr="0005376A">
        <w:rPr>
          <w:rFonts w:ascii="GHEA Grapalat" w:hAnsi="GHEA Grapalat"/>
          <w:u w:val="single"/>
          <w:lang w:val="es-ES"/>
        </w:rPr>
        <w:tab/>
      </w:r>
      <w:r w:rsidRPr="0005376A">
        <w:rPr>
          <w:rFonts w:ascii="GHEA Grapalat" w:hAnsi="GHEA Grapalat" w:cs="Sylfaen"/>
          <w:sz w:val="20"/>
          <w:szCs w:val="20"/>
          <w:lang w:val="es-ES"/>
        </w:rPr>
        <w:t xml:space="preserve"> «--»   </w:t>
      </w:r>
      <w:proofErr w:type="gramStart"/>
      <w:r w:rsidRPr="0005376A">
        <w:rPr>
          <w:rFonts w:ascii="GHEA Grapalat" w:hAnsi="GHEA Grapalat" w:cs="Sylfaen"/>
          <w:sz w:val="20"/>
          <w:szCs w:val="20"/>
          <w:lang w:val="es-ES"/>
        </w:rPr>
        <w:t xml:space="preserve">20  </w:t>
      </w:r>
      <w:r w:rsidRPr="0005376A">
        <w:rPr>
          <w:rFonts w:ascii="GHEA Grapalat" w:hAnsi="GHEA Grapalat" w:cs="Sylfaen"/>
          <w:sz w:val="20"/>
          <w:szCs w:val="20"/>
        </w:rPr>
        <w:t>года</w:t>
      </w:r>
      <w:proofErr w:type="gramEnd"/>
      <w:r w:rsidRPr="0005376A">
        <w:rPr>
          <w:rFonts w:ascii="GHEA Grapalat" w:hAnsi="GHEA Grapalat" w:cs="Sylfaen"/>
          <w:sz w:val="20"/>
          <w:szCs w:val="20"/>
        </w:rPr>
        <w:t xml:space="preserve"> </w:t>
      </w:r>
      <w:r w:rsidRPr="0005376A">
        <w:rPr>
          <w:rFonts w:ascii="GHEA Grapalat" w:hAnsi="GHEA Grapalat" w:cs="Sylfaen"/>
          <w:sz w:val="20"/>
          <w:szCs w:val="20"/>
          <w:lang w:val="es-ES"/>
        </w:rPr>
        <w:t xml:space="preserve"> </w:t>
      </w:r>
      <w:r w:rsidRPr="0005376A">
        <w:rPr>
          <w:rFonts w:ascii="GHEA Grapalat" w:hAnsi="GHEA Grapalat"/>
          <w:sz w:val="20"/>
          <w:szCs w:val="20"/>
        </w:rPr>
        <w:t>заключен</w:t>
      </w: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договор факторинга под кодом </w:t>
      </w:r>
      <w:r w:rsidRPr="0005376A">
        <w:rPr>
          <w:rFonts w:ascii="GHEA Grapalat" w:hAnsi="GHEA Grapalat"/>
          <w:lang w:val="es-ES"/>
        </w:rPr>
        <w:t>«</w:t>
      </w:r>
      <w:r w:rsidRPr="0005376A">
        <w:rPr>
          <w:rFonts w:ascii="GHEA Grapalat" w:hAnsi="GHEA Grapalat"/>
          <w:sz w:val="20"/>
          <w:szCs w:val="20"/>
          <w:lang w:val="es-ES"/>
        </w:rPr>
        <w:t>---</w:t>
      </w:r>
      <w:r w:rsidRPr="0005376A">
        <w:rPr>
          <w:rFonts w:ascii="GHEA Grapalat" w:hAnsi="GHEA Grapalat" w:cs="Sylfaen"/>
          <w:sz w:val="20"/>
          <w:szCs w:val="20"/>
          <w:lang w:val="es-ES"/>
        </w:rPr>
        <w:t>------------------</w:t>
      </w:r>
      <w:r w:rsidRPr="0005376A">
        <w:rPr>
          <w:rFonts w:ascii="GHEA Grapalat" w:hAnsi="GHEA Grapalat"/>
          <w:lang w:val="es-ES"/>
        </w:rPr>
        <w:t>»</w:t>
      </w:r>
      <w:r w:rsidRPr="0005376A">
        <w:rPr>
          <w:rFonts w:ascii="GHEA Grapalat" w:hAnsi="GHEA Grapalat"/>
        </w:rPr>
        <w:t>.</w:t>
      </w:r>
      <w:r w:rsidRPr="0005376A">
        <w:rPr>
          <w:rFonts w:ascii="GHEA Grapalat" w:hAnsi="GHEA Grapalat" w:cs="Sylfaen"/>
          <w:sz w:val="20"/>
          <w:szCs w:val="20"/>
          <w:lang w:val="es-ES"/>
        </w:rPr>
        <w:t xml:space="preserve"> </w:t>
      </w:r>
    </w:p>
    <w:p w14:paraId="70893F5D" w14:textId="77777777" w:rsidR="00684668" w:rsidRPr="0005376A" w:rsidRDefault="00684668" w:rsidP="00684668">
      <w:pPr>
        <w:rPr>
          <w:rFonts w:ascii="GHEA Grapalat" w:hAnsi="GHEA Grapalat" w:cs="Sylfaen"/>
          <w:sz w:val="20"/>
          <w:szCs w:val="20"/>
          <w:lang w:val="es-ES"/>
        </w:rPr>
      </w:pPr>
    </w:p>
    <w:p w14:paraId="5C50B9CF" w14:textId="77777777" w:rsidR="00684668" w:rsidRPr="0005376A" w:rsidRDefault="00684668" w:rsidP="00684668">
      <w:pPr>
        <w:pStyle w:val="aff3"/>
        <w:numPr>
          <w:ilvl w:val="0"/>
          <w:numId w:val="37"/>
        </w:numPr>
        <w:contextualSpacing/>
        <w:jc w:val="both"/>
        <w:rPr>
          <w:rFonts w:ascii="GHEA Grapalat" w:hAnsi="GHEA Grapalat" w:cs="Sylfaen"/>
          <w:sz w:val="20"/>
          <w:szCs w:val="20"/>
        </w:rPr>
      </w:pPr>
      <w:r w:rsidRPr="0005376A">
        <w:rPr>
          <w:rFonts w:ascii="GHEA Grapalat" w:hAnsi="GHEA Grapalat" w:cs="Sylfaen"/>
          <w:sz w:val="20"/>
          <w:szCs w:val="20"/>
        </w:rPr>
        <w:t xml:space="preserve">Согласен с условиями изложенными в пункте </w:t>
      </w:r>
      <w:proofErr w:type="gramStart"/>
      <w:r w:rsidRPr="0005376A">
        <w:rPr>
          <w:rFonts w:ascii="GHEA Grapalat" w:hAnsi="GHEA Grapalat" w:cs="Sylfaen"/>
          <w:sz w:val="20"/>
          <w:szCs w:val="20"/>
        </w:rPr>
        <w:t>8.12 .</w:t>
      </w:r>
      <w:proofErr w:type="gramEnd"/>
    </w:p>
    <w:p w14:paraId="1FF5311D" w14:textId="77777777" w:rsidR="00684668" w:rsidRPr="0005376A" w:rsidRDefault="00684668" w:rsidP="00684668">
      <w:pPr>
        <w:jc w:val="center"/>
        <w:rPr>
          <w:rFonts w:ascii="GHEA Grapalat" w:hAnsi="GHEA Grapalat" w:cs="GHEA Grapalat"/>
          <w:lang w:val="es-ES"/>
        </w:rPr>
      </w:pPr>
    </w:p>
    <w:p w14:paraId="1C69E321" w14:textId="77777777" w:rsidR="00684668" w:rsidRPr="0005376A" w:rsidRDefault="00684668" w:rsidP="00684668">
      <w:pPr>
        <w:jc w:val="center"/>
        <w:rPr>
          <w:rFonts w:ascii="GHEA Grapalat" w:hAnsi="GHEA Grapalat" w:cs="Sylfaen"/>
          <w:b/>
          <w:lang w:val="es-ES"/>
        </w:rPr>
      </w:pPr>
    </w:p>
    <w:p w14:paraId="253B284E" w14:textId="77777777" w:rsidR="00684668" w:rsidRPr="0005376A" w:rsidRDefault="00684668" w:rsidP="00684668">
      <w:pPr>
        <w:ind w:left="720" w:firstLine="720"/>
        <w:rPr>
          <w:rFonts w:ascii="GHEA Grapalat" w:hAnsi="GHEA Grapalat"/>
          <w:sz w:val="20"/>
          <w:lang w:val="hy-AM"/>
        </w:rPr>
      </w:pPr>
      <w:r w:rsidRPr="0005376A">
        <w:rPr>
          <w:rFonts w:ascii="GHEA Grapalat" w:hAnsi="GHEA Grapalat"/>
          <w:sz w:val="20"/>
          <w:lang w:val="es-ES"/>
        </w:rPr>
        <w:t xml:space="preserve">     </w:t>
      </w:r>
      <w:r w:rsidRPr="0005376A">
        <w:rPr>
          <w:rFonts w:ascii="GHEA Grapalat" w:hAnsi="GHEA Grapalat"/>
          <w:sz w:val="20"/>
          <w:lang w:val="hy-AM"/>
        </w:rPr>
        <w:t xml:space="preserve">___________________________________________ </w:t>
      </w:r>
      <w:r w:rsidRPr="0005376A">
        <w:rPr>
          <w:rFonts w:ascii="GHEA Grapalat" w:hAnsi="GHEA Grapalat"/>
          <w:sz w:val="20"/>
          <w:lang w:val="hy-AM"/>
        </w:rPr>
        <w:tab/>
        <w:t xml:space="preserve">        </w:t>
      </w:r>
      <w:r w:rsidRPr="0005376A">
        <w:rPr>
          <w:rFonts w:ascii="GHEA Grapalat" w:hAnsi="GHEA Grapalat"/>
          <w:sz w:val="20"/>
          <w:lang w:val="es-ES"/>
        </w:rPr>
        <w:t xml:space="preserve">      </w:t>
      </w:r>
      <w:r w:rsidRPr="0005376A">
        <w:rPr>
          <w:rFonts w:ascii="GHEA Grapalat" w:hAnsi="GHEA Grapalat"/>
          <w:sz w:val="20"/>
          <w:lang w:val="hy-AM"/>
        </w:rPr>
        <w:t xml:space="preserve">_____________ </w:t>
      </w:r>
    </w:p>
    <w:p w14:paraId="6985FE77" w14:textId="77777777" w:rsidR="00684668" w:rsidRPr="0005376A" w:rsidRDefault="00684668" w:rsidP="00684668">
      <w:pPr>
        <w:rPr>
          <w:rFonts w:ascii="GHEA Grapalat" w:hAnsi="GHEA Grapalat"/>
          <w:sz w:val="20"/>
          <w:vertAlign w:val="superscript"/>
          <w:lang w:val="hy-AM"/>
        </w:rPr>
      </w:pPr>
      <w:r w:rsidRPr="0005376A">
        <w:rPr>
          <w:rFonts w:ascii="GHEA Grapalat" w:hAnsi="GHEA Grapalat"/>
          <w:sz w:val="20"/>
          <w:vertAlign w:val="superscript"/>
        </w:rPr>
        <w:t xml:space="preserve">                                                </w:t>
      </w:r>
      <w:r w:rsidRPr="0005376A">
        <w:rPr>
          <w:rFonts w:ascii="GHEA Grapalat" w:hAnsi="GHEA Grapalat"/>
          <w:sz w:val="20"/>
          <w:vertAlign w:val="superscript"/>
          <w:lang w:val="hy-AM"/>
        </w:rPr>
        <w:t>название финансового агента (должность руководителя, имя, фамилия)</w:t>
      </w:r>
      <w:r w:rsidRPr="0005376A">
        <w:rPr>
          <w:rFonts w:ascii="GHEA Grapalat" w:hAnsi="GHEA Grapalat"/>
          <w:sz w:val="20"/>
          <w:vertAlign w:val="superscript"/>
        </w:rPr>
        <w:t xml:space="preserve">                                                         подпись</w:t>
      </w:r>
      <w:r w:rsidRPr="0005376A">
        <w:rPr>
          <w:rFonts w:ascii="GHEA Grapalat" w:hAnsi="GHEA Grapalat"/>
          <w:sz w:val="20"/>
          <w:vertAlign w:val="superscript"/>
          <w:lang w:val="hy-AM"/>
        </w:rPr>
        <w:t xml:space="preserve">                                                                                                                                                                                                                       </w:t>
      </w:r>
    </w:p>
    <w:p w14:paraId="54801C08" w14:textId="77777777" w:rsidR="00684668" w:rsidRPr="0005376A" w:rsidRDefault="00684668" w:rsidP="00684668">
      <w:pPr>
        <w:jc w:val="right"/>
        <w:rPr>
          <w:rFonts w:ascii="GHEA Grapalat" w:hAnsi="GHEA Grapalat"/>
          <w:sz w:val="20"/>
          <w:lang w:val="hy-AM"/>
        </w:rPr>
      </w:pPr>
      <w:r w:rsidRPr="0005376A">
        <w:rPr>
          <w:rFonts w:ascii="GHEA Grapalat" w:hAnsi="GHEA Grapalat"/>
          <w:sz w:val="20"/>
          <w:lang w:val="hy-AM"/>
        </w:rPr>
        <w:t xml:space="preserve">    </w:t>
      </w:r>
    </w:p>
    <w:p w14:paraId="51C041F6" w14:textId="77777777" w:rsidR="00684668" w:rsidRPr="0005376A" w:rsidRDefault="00684668" w:rsidP="00684668">
      <w:pPr>
        <w:jc w:val="center"/>
        <w:rPr>
          <w:rFonts w:ascii="GHEA Grapalat" w:hAnsi="GHEA Grapalat" w:cs="Sylfaen"/>
          <w:sz w:val="16"/>
          <w:szCs w:val="16"/>
          <w:lang w:val="es-ES"/>
        </w:rPr>
      </w:pPr>
      <w:r w:rsidRPr="0005376A">
        <w:rPr>
          <w:rFonts w:ascii="GHEA Grapalat" w:hAnsi="GHEA Grapalat"/>
          <w:sz w:val="16"/>
          <w:szCs w:val="16"/>
        </w:rPr>
        <w:t xml:space="preserve">                                                                                                      М. П.</w:t>
      </w:r>
      <w:r w:rsidRPr="0005376A">
        <w:rPr>
          <w:rFonts w:ascii="GHEA Grapalat" w:hAnsi="GHEA Grapalat" w:cs="Sylfaen"/>
          <w:sz w:val="16"/>
          <w:szCs w:val="16"/>
          <w:lang w:val="es-ES"/>
        </w:rPr>
        <w:t xml:space="preserve"> (</w:t>
      </w:r>
      <w:r w:rsidRPr="0005376A">
        <w:rPr>
          <w:rFonts w:ascii="GHEA Grapalat" w:hAnsi="GHEA Grapalat" w:cs="Sylfaen"/>
          <w:sz w:val="16"/>
          <w:szCs w:val="16"/>
        </w:rPr>
        <w:t>при наличии</w:t>
      </w:r>
      <w:r w:rsidRPr="0005376A">
        <w:rPr>
          <w:rFonts w:ascii="GHEA Grapalat" w:hAnsi="GHEA Grapalat" w:cs="Sylfaen"/>
          <w:sz w:val="16"/>
          <w:szCs w:val="16"/>
          <w:lang w:val="es-ES"/>
        </w:rPr>
        <w:t>)</w:t>
      </w:r>
    </w:p>
    <w:p w14:paraId="57AF5926" w14:textId="77777777" w:rsidR="00684668" w:rsidRPr="0005376A" w:rsidRDefault="00684668" w:rsidP="00684668">
      <w:pPr>
        <w:jc w:val="center"/>
        <w:rPr>
          <w:rFonts w:ascii="GHEA Grapalat" w:hAnsi="GHEA Grapalat" w:cs="Sylfaen"/>
          <w:sz w:val="16"/>
          <w:szCs w:val="16"/>
          <w:lang w:val="es-ES"/>
        </w:rPr>
      </w:pPr>
      <w:r w:rsidRPr="0005376A">
        <w:rPr>
          <w:rFonts w:ascii="GHEA Grapalat" w:hAnsi="GHEA Grapalat" w:cs="Sylfaen"/>
          <w:sz w:val="16"/>
          <w:szCs w:val="16"/>
          <w:lang w:val="es-ES"/>
        </w:rPr>
        <w:t xml:space="preserve">                                               </w:t>
      </w:r>
    </w:p>
    <w:p w14:paraId="7CFBFE63" w14:textId="77777777" w:rsidR="00684668" w:rsidRPr="0005376A" w:rsidRDefault="00684668" w:rsidP="00684668">
      <w:pPr>
        <w:jc w:val="center"/>
        <w:rPr>
          <w:rFonts w:ascii="GHEA Grapalat" w:hAnsi="GHEA Grapalat" w:cs="Sylfaen"/>
          <w:sz w:val="16"/>
          <w:szCs w:val="16"/>
          <w:lang w:val="es-ES"/>
        </w:rPr>
      </w:pPr>
    </w:p>
    <w:p w14:paraId="6A5B1845" w14:textId="77777777" w:rsidR="00684668" w:rsidRPr="0005376A" w:rsidRDefault="00684668" w:rsidP="00684668">
      <w:pPr>
        <w:jc w:val="right"/>
        <w:rPr>
          <w:rFonts w:ascii="GHEA Grapalat" w:hAnsi="GHEA Grapalat"/>
          <w:sz w:val="20"/>
          <w:lang w:val="hy-AM"/>
        </w:rPr>
      </w:pPr>
      <w:r w:rsidRPr="0005376A">
        <w:rPr>
          <w:rFonts w:ascii="GHEA Grapalat" w:hAnsi="GHEA Grapalat" w:cs="Sylfaen"/>
          <w:sz w:val="20"/>
          <w:szCs w:val="20"/>
          <w:lang w:val="es-ES"/>
        </w:rPr>
        <w:t xml:space="preserve">«--»         </w:t>
      </w:r>
      <w:proofErr w:type="gramStart"/>
      <w:r w:rsidRPr="0005376A">
        <w:rPr>
          <w:rFonts w:ascii="GHEA Grapalat" w:hAnsi="GHEA Grapalat" w:cs="Sylfaen"/>
          <w:sz w:val="20"/>
          <w:szCs w:val="20"/>
          <w:lang w:val="es-ES"/>
        </w:rPr>
        <w:t xml:space="preserve">20  </w:t>
      </w:r>
      <w:r w:rsidRPr="0005376A">
        <w:rPr>
          <w:rFonts w:ascii="GHEA Grapalat" w:hAnsi="GHEA Grapalat" w:cs="Sylfaen"/>
          <w:sz w:val="20"/>
          <w:szCs w:val="20"/>
        </w:rPr>
        <w:t>г</w:t>
      </w:r>
      <w:proofErr w:type="gramEnd"/>
      <w:r w:rsidRPr="0005376A">
        <w:rPr>
          <w:rFonts w:ascii="GHEA Grapalat" w:hAnsi="GHEA Grapalat" w:cs="Sylfaen"/>
          <w:sz w:val="20"/>
          <w:szCs w:val="20"/>
        </w:rPr>
        <w:t>.</w:t>
      </w:r>
      <w:r w:rsidRPr="0005376A">
        <w:rPr>
          <w:rFonts w:ascii="GHEA Grapalat" w:hAnsi="GHEA Grapalat"/>
          <w:sz w:val="20"/>
          <w:lang w:val="hy-AM"/>
        </w:rPr>
        <w:tab/>
        <w:t xml:space="preserve"> </w:t>
      </w:r>
    </w:p>
    <w:p w14:paraId="43BEF618" w14:textId="77777777"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80341B" w14:textId="77777777" w:rsidR="006D4EE4" w:rsidRDefault="006D4EE4">
      <w:r>
        <w:separator/>
      </w:r>
    </w:p>
  </w:endnote>
  <w:endnote w:type="continuationSeparator" w:id="0">
    <w:p w14:paraId="2AEC3BA2" w14:textId="77777777" w:rsidR="006D4EE4" w:rsidRDefault="006D4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14:paraId="72123B39" w14:textId="77777777" w:rsidR="00070DD5" w:rsidRPr="003E450C" w:rsidRDefault="00070DD5">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62250">
          <w:rPr>
            <w:rFonts w:ascii="GHEA Grapalat" w:hAnsi="GHEA Grapalat"/>
            <w:noProof/>
            <w:sz w:val="24"/>
            <w:szCs w:val="24"/>
          </w:rPr>
          <w:t>104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04809" w14:textId="77777777" w:rsidR="006D4EE4" w:rsidRDefault="006D4EE4">
      <w:r>
        <w:separator/>
      </w:r>
    </w:p>
  </w:footnote>
  <w:footnote w:type="continuationSeparator" w:id="0">
    <w:p w14:paraId="5A9130D9" w14:textId="77777777" w:rsidR="006D4EE4" w:rsidRDefault="006D4EE4">
      <w:r>
        <w:continuationSeparator/>
      </w:r>
    </w:p>
  </w:footnote>
  <w:footnote w:id="1">
    <w:p w14:paraId="10286745" w14:textId="77777777" w:rsidR="00070DD5" w:rsidRPr="00CD6B60" w:rsidRDefault="00070DD5"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790E7803" w14:textId="77777777" w:rsidR="00070DD5" w:rsidRPr="00CD6B60" w:rsidRDefault="00070DD5"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B1F0E67" w14:textId="77777777" w:rsidR="00070DD5" w:rsidRPr="002E4BC5" w:rsidRDefault="00070DD5"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w:t>
      </w:r>
      <w:proofErr w:type="gramStart"/>
      <w:r w:rsidRPr="00CD6B60">
        <w:rPr>
          <w:rFonts w:ascii="GHEA Grapalat" w:hAnsi="GHEA Grapalat"/>
          <w:i/>
          <w:sz w:val="20"/>
          <w:szCs w:val="20"/>
        </w:rPr>
        <w:t>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17858AA" w14:textId="77777777" w:rsidR="00070DD5" w:rsidRPr="003F2273" w:rsidRDefault="00070DD5"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14:paraId="70EE4407" w14:textId="77777777" w:rsidR="00070DD5" w:rsidRDefault="00070DD5"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7FB4AB50" w14:textId="77777777" w:rsidR="00070DD5" w:rsidRPr="00831D6D" w:rsidRDefault="00070DD5"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 xml:space="preserve">части 6 статьи 15 </w:t>
      </w:r>
      <w:proofErr w:type="gramStart"/>
      <w:r w:rsidRPr="00BC07EB">
        <w:rPr>
          <w:rFonts w:ascii="GHEA Grapalat" w:hAnsi="GHEA Grapalat"/>
          <w:i/>
          <w:sz w:val="20"/>
          <w:szCs w:val="20"/>
        </w:rPr>
        <w:t>Закона</w:t>
      </w:r>
      <w:r>
        <w:rPr>
          <w:rFonts w:ascii="GHEA Grapalat" w:hAnsi="GHEA Grapalat"/>
          <w:i/>
          <w:sz w:val="20"/>
          <w:szCs w:val="20"/>
        </w:rPr>
        <w:t xml:space="preserve"> ,</w:t>
      </w:r>
      <w:proofErr w:type="gramEnd"/>
    </w:p>
    <w:p w14:paraId="511D161F" w14:textId="77777777" w:rsidR="00070DD5" w:rsidRPr="00831D6D" w:rsidRDefault="00070DD5"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w:t>
      </w:r>
      <w:proofErr w:type="spellStart"/>
      <w:r w:rsidRPr="00831D6D">
        <w:rPr>
          <w:rFonts w:ascii="GHEA Grapalat" w:hAnsi="GHEA Grapalat"/>
          <w:i/>
          <w:sz w:val="20"/>
          <w:szCs w:val="20"/>
        </w:rPr>
        <w:t>драмов</w:t>
      </w:r>
      <w:proofErr w:type="spellEnd"/>
      <w:r w:rsidRPr="00831D6D">
        <w:rPr>
          <w:rFonts w:ascii="GHEA Grapalat" w:hAnsi="GHEA Grapalat"/>
          <w:i/>
          <w:sz w:val="20"/>
          <w:szCs w:val="20"/>
        </w:rPr>
        <w:t xml:space="preserve"> РА</w:t>
      </w:r>
    </w:p>
  </w:footnote>
  <w:footnote w:id="3">
    <w:p w14:paraId="26287900" w14:textId="77777777" w:rsidR="00070DD5" w:rsidRPr="00810F23" w:rsidRDefault="00070DD5">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4">
    <w:p w14:paraId="6E370ED6" w14:textId="77777777" w:rsidR="00070DD5" w:rsidRPr="008842CE" w:rsidRDefault="00070DD5"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1410939" w14:textId="77777777" w:rsidR="00070DD5" w:rsidRPr="000811C1" w:rsidRDefault="00070DD5">
      <w:pPr>
        <w:pStyle w:val="af2"/>
        <w:rPr>
          <w:lang w:val="af-ZA"/>
        </w:rPr>
      </w:pPr>
    </w:p>
  </w:footnote>
  <w:footnote w:id="5">
    <w:p w14:paraId="0595E332" w14:textId="77777777" w:rsidR="00070DD5" w:rsidRPr="00A31673" w:rsidRDefault="00070DD5">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14:paraId="5652AC6B" w14:textId="77777777" w:rsidR="00070DD5" w:rsidRPr="00810F23" w:rsidRDefault="00070DD5"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3CAD59FD" w14:textId="77777777" w:rsidR="00070DD5" w:rsidRPr="005F2C25" w:rsidRDefault="00070DD5">
      <w:pPr>
        <w:pStyle w:val="af2"/>
        <w:rPr>
          <w:rFonts w:ascii="Times New Roman" w:hAnsi="Times New Roman"/>
        </w:rPr>
      </w:pPr>
    </w:p>
  </w:footnote>
  <w:footnote w:id="7">
    <w:p w14:paraId="3FC88862" w14:textId="77777777" w:rsidR="00070DD5" w:rsidRDefault="00070DD5" w:rsidP="006B3E56">
      <w:pPr>
        <w:jc w:val="both"/>
      </w:pPr>
    </w:p>
    <w:p w14:paraId="0B24DB0A" w14:textId="77777777" w:rsidR="00070DD5" w:rsidRPr="00FC561F" w:rsidRDefault="00070DD5" w:rsidP="006B3E56">
      <w:pPr>
        <w:jc w:val="both"/>
        <w:rPr>
          <w:rFonts w:ascii="GHEA Grapalat" w:hAnsi="GHEA Grapalat"/>
          <w:i/>
          <w:sz w:val="20"/>
          <w:szCs w:val="20"/>
        </w:rPr>
      </w:pPr>
    </w:p>
    <w:p w14:paraId="1FF3D465" w14:textId="77777777" w:rsidR="00070DD5" w:rsidRDefault="00070DD5"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proofErr w:type="gramStart"/>
      <w:r w:rsidRPr="007D41A3">
        <w:rPr>
          <w:rFonts w:ascii="GHEA Grapalat" w:hAnsi="GHEA Grapalat"/>
          <w:i/>
          <w:sz w:val="20"/>
          <w:szCs w:val="20"/>
        </w:rPr>
        <w:t>участник</w:t>
      </w:r>
      <w:proofErr w:type="gramEnd"/>
      <w:r w:rsidRPr="007D41A3">
        <w:rPr>
          <w:rFonts w:ascii="GHEA Grapalat" w:hAnsi="GHEA Grapalat"/>
          <w:i/>
          <w:sz w:val="20"/>
          <w:szCs w:val="20"/>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6827DE49" w14:textId="77777777" w:rsidR="00070DD5" w:rsidRPr="00E7182E" w:rsidRDefault="00070DD5"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5C878E2E" w14:textId="77777777" w:rsidR="00070DD5" w:rsidRPr="007D41A3" w:rsidRDefault="00070DD5"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766579F" w14:textId="77777777" w:rsidR="00070DD5" w:rsidRPr="001849D9" w:rsidRDefault="00070DD5" w:rsidP="006B3E56">
      <w:pPr>
        <w:jc w:val="both"/>
        <w:rPr>
          <w:rFonts w:ascii="GHEA Grapalat" w:hAnsi="GHEA Grapalat"/>
          <w:i/>
          <w:sz w:val="20"/>
          <w:szCs w:val="20"/>
          <w:lang w:val="af-ZA"/>
        </w:rPr>
      </w:pPr>
      <w:r w:rsidRPr="001849D9">
        <w:rPr>
          <w:rFonts w:ascii="GHEA Grapalat" w:hAnsi="GHEA Grapalat"/>
          <w:i/>
          <w:sz w:val="20"/>
          <w:szCs w:val="20"/>
        </w:rPr>
        <w:t xml:space="preserve"> </w:t>
      </w:r>
    </w:p>
    <w:p w14:paraId="0C3C5198" w14:textId="77777777" w:rsidR="00070DD5" w:rsidRPr="001849D9" w:rsidRDefault="00070DD5" w:rsidP="006B3E56">
      <w:pPr>
        <w:pStyle w:val="af2"/>
        <w:rPr>
          <w:rFonts w:asciiTheme="minorHAnsi" w:hAnsiTheme="minorHAnsi"/>
          <w:i/>
          <w:lang w:val="af-ZA"/>
        </w:rPr>
      </w:pPr>
    </w:p>
  </w:footnote>
  <w:footnote w:id="8">
    <w:p w14:paraId="0112FE1A" w14:textId="77777777" w:rsidR="00070DD5" w:rsidRPr="00990559" w:rsidRDefault="00070DD5">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9">
    <w:p w14:paraId="4A668A2B" w14:textId="77777777" w:rsidR="00070DD5" w:rsidRPr="00D3436F" w:rsidRDefault="00070DD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5ACF6C8F" w14:textId="77777777" w:rsidR="00070DD5" w:rsidRPr="00D3436F" w:rsidRDefault="00070DD5">
      <w:pPr>
        <w:pStyle w:val="af2"/>
        <w:rPr>
          <w:lang w:val="es-ES"/>
        </w:rPr>
      </w:pPr>
    </w:p>
  </w:footnote>
  <w:footnote w:id="10">
    <w:p w14:paraId="42856610" w14:textId="77777777" w:rsidR="00070DD5" w:rsidRPr="008842CE" w:rsidRDefault="00070DD5" w:rsidP="003D2FE2">
      <w:pPr>
        <w:pStyle w:val="af2"/>
        <w:jc w:val="both"/>
      </w:pPr>
    </w:p>
  </w:footnote>
  <w:footnote w:id="11">
    <w:p w14:paraId="3D19176C" w14:textId="77777777" w:rsidR="00070DD5" w:rsidRPr="008842CE" w:rsidRDefault="00070DD5" w:rsidP="000A214C">
      <w:pPr>
        <w:pStyle w:val="af2"/>
        <w:jc w:val="both"/>
      </w:pPr>
    </w:p>
  </w:footnote>
  <w:footnote w:id="12">
    <w:p w14:paraId="6446D743" w14:textId="77777777" w:rsidR="00070DD5" w:rsidRPr="00124BE9" w:rsidRDefault="00070DD5"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0CBD16DC" w14:textId="77777777" w:rsidR="00070DD5" w:rsidRPr="00124BE9" w:rsidRDefault="00070DD5" w:rsidP="00BB28C8">
      <w:pPr>
        <w:pStyle w:val="af2"/>
        <w:widowControl w:val="0"/>
        <w:jc w:val="both"/>
        <w:rPr>
          <w:rFonts w:ascii="GHEA Grapalat" w:hAnsi="GHEA Grapalat"/>
          <w:lang w:val="hy-AM"/>
        </w:rPr>
      </w:pPr>
    </w:p>
  </w:footnote>
  <w:footnote w:id="13">
    <w:p w14:paraId="4D22B084" w14:textId="77777777" w:rsidR="00070DD5" w:rsidRPr="00124BE9" w:rsidRDefault="00070DD5"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4">
    <w:p w14:paraId="46DA9371" w14:textId="77777777" w:rsidR="00070DD5" w:rsidRDefault="00070DD5" w:rsidP="00BB28C8">
      <w:pPr>
        <w:pStyle w:val="af2"/>
        <w:widowControl w:val="0"/>
        <w:jc w:val="both"/>
        <w:rPr>
          <w:rFonts w:ascii="GHEA Grapalat" w:hAnsi="GHEA Grapalat"/>
          <w:i/>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4A572793" w14:textId="77777777" w:rsidR="00070DD5" w:rsidRPr="00124BE9" w:rsidRDefault="00070DD5" w:rsidP="00BB28C8">
      <w:pPr>
        <w:pStyle w:val="af2"/>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14:paraId="0C95FDDC" w14:textId="77777777" w:rsidR="00070DD5" w:rsidRPr="00124BE9" w:rsidRDefault="00070DD5" w:rsidP="00BB28C8">
      <w:pPr>
        <w:pStyle w:val="af2"/>
        <w:widowControl w:val="0"/>
        <w:jc w:val="both"/>
        <w:rPr>
          <w:rFonts w:ascii="GHEA Grapalat" w:hAnsi="GHEA Grapalat"/>
          <w:lang w:val="hy-AM"/>
        </w:rPr>
      </w:pPr>
    </w:p>
  </w:footnote>
  <w:footnote w:id="15">
    <w:p w14:paraId="485ECCD9" w14:textId="77777777" w:rsidR="00070DD5" w:rsidRPr="00AC7DC5" w:rsidRDefault="00070DD5"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77E5769F" w14:textId="77777777" w:rsidR="00070DD5" w:rsidRPr="00552088" w:rsidRDefault="00070DD5"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904B124" w14:textId="77777777" w:rsidR="00070DD5" w:rsidRPr="004078D0" w:rsidRDefault="00070DD5" w:rsidP="00BB28C8">
      <w:pPr>
        <w:pStyle w:val="af2"/>
        <w:widowControl w:val="0"/>
        <w:jc w:val="both"/>
        <w:rPr>
          <w:rFonts w:ascii="GHEA Grapalat" w:hAnsi="GHEA Grapalat"/>
          <w:sz w:val="2"/>
          <w:szCs w:val="2"/>
          <w:lang w:val="hy-AM"/>
        </w:rPr>
      </w:pPr>
    </w:p>
    <w:p w14:paraId="040C83D4" w14:textId="77777777" w:rsidR="00070DD5" w:rsidRPr="004078D0" w:rsidRDefault="00070DD5" w:rsidP="00BB28C8">
      <w:pPr>
        <w:pStyle w:val="af2"/>
        <w:widowControl w:val="0"/>
        <w:jc w:val="both"/>
        <w:rPr>
          <w:rFonts w:ascii="GHEA Grapalat" w:hAnsi="GHEA Grapalat"/>
          <w:sz w:val="2"/>
          <w:szCs w:val="2"/>
          <w:lang w:val="hy-AM"/>
        </w:rPr>
      </w:pPr>
    </w:p>
  </w:footnote>
  <w:footnote w:id="16">
    <w:p w14:paraId="2A3AB95E" w14:textId="77777777" w:rsidR="00070DD5" w:rsidRPr="00124BE9" w:rsidRDefault="00070DD5"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7">
    <w:p w14:paraId="29E61A93" w14:textId="77777777" w:rsidR="00070DD5" w:rsidRPr="00124BE9" w:rsidRDefault="00070DD5"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B96418E" w14:textId="77777777" w:rsidR="00070DD5" w:rsidRPr="001C4E24" w:rsidRDefault="00070DD5" w:rsidP="00BB28C8">
      <w:pPr>
        <w:pStyle w:val="af2"/>
        <w:rPr>
          <w:lang w:val="hy-AM"/>
        </w:rPr>
      </w:pPr>
    </w:p>
  </w:footnote>
  <w:footnote w:id="18">
    <w:p w14:paraId="4E5DE1B7" w14:textId="77777777" w:rsidR="00070DD5" w:rsidRPr="00124BE9" w:rsidRDefault="00070DD5" w:rsidP="0042574B">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ins w:id="22" w:author="Vardan" w:date="2022-10-29T23:35:00Z">
        <w:r>
          <w:rPr>
            <w:rFonts w:ascii="GHEA Grapalat" w:hAnsi="GHEA Grapalat"/>
            <w:i/>
          </w:rPr>
          <w:t xml:space="preserve">, </w:t>
        </w:r>
      </w:ins>
      <w:r w:rsidRPr="00F6697F">
        <w:rPr>
          <w:rFonts w:ascii="GHEA Grapalat" w:hAnsi="GHEA Grapalat"/>
          <w:i/>
        </w:rPr>
        <w:t xml:space="preserve">а в </w:t>
      </w:r>
      <w:proofErr w:type="gramStart"/>
      <w:r w:rsidRPr="00F6697F">
        <w:rPr>
          <w:rFonts w:ascii="GHEA Grapalat" w:hAnsi="GHEA Grapalat"/>
          <w:i/>
        </w:rPr>
        <w:t>графе</w:t>
      </w:r>
      <w:r>
        <w:rPr>
          <w:rFonts w:ascii="GHEA Grapalat" w:hAnsi="GHEA Grapalat"/>
          <w:i/>
        </w:rPr>
        <w:t xml:space="preserve"> </w:t>
      </w:r>
      <w:r w:rsidRPr="00124BE9">
        <w:rPr>
          <w:rFonts w:ascii="GHEA Grapalat" w:hAnsi="GHEA Grapalat"/>
          <w:i/>
        </w:rPr>
        <w:t xml:space="preserve"> "</w:t>
      </w:r>
      <w:proofErr w:type="gramEnd"/>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14:paraId="02A91083" w14:textId="77777777" w:rsidR="00070DD5" w:rsidRPr="00124BE9" w:rsidRDefault="00070DD5" w:rsidP="00BB28C8">
      <w:pPr>
        <w:pStyle w:val="af2"/>
        <w:widowControl w:val="0"/>
      </w:pPr>
      <w:r w:rsidRPr="00124BE9">
        <w:rPr>
          <w:rFonts w:ascii="GHEA Grapalat" w:hAnsi="GHEA Grapalat"/>
          <w:i/>
        </w:rPr>
        <w:t>.</w:t>
      </w:r>
    </w:p>
  </w:footnote>
  <w:footnote w:id="19">
    <w:p w14:paraId="2AEB1BB3" w14:textId="77777777" w:rsidR="00070DD5" w:rsidRPr="00124BE9" w:rsidRDefault="00070DD5" w:rsidP="00BB28C8">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20">
    <w:p w14:paraId="18927F05" w14:textId="77777777" w:rsidR="00070DD5" w:rsidRPr="00124BE9" w:rsidRDefault="00070DD5"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4FD2"/>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4A72"/>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6BF9"/>
    <w:rsid w:val="0006703E"/>
    <w:rsid w:val="00070108"/>
    <w:rsid w:val="000702A0"/>
    <w:rsid w:val="000704B9"/>
    <w:rsid w:val="00070DBB"/>
    <w:rsid w:val="00070DD5"/>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36C"/>
    <w:rsid w:val="000964F1"/>
    <w:rsid w:val="00096865"/>
    <w:rsid w:val="0009758F"/>
    <w:rsid w:val="000976D7"/>
    <w:rsid w:val="00097DE8"/>
    <w:rsid w:val="000A0ECE"/>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3D89"/>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5E31"/>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17EEC"/>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C1C"/>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615"/>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0D4"/>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35"/>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4533"/>
    <w:rsid w:val="001C57A6"/>
    <w:rsid w:val="001C6688"/>
    <w:rsid w:val="001C76F7"/>
    <w:rsid w:val="001C7EB3"/>
    <w:rsid w:val="001D0249"/>
    <w:rsid w:val="001D0644"/>
    <w:rsid w:val="001D129F"/>
    <w:rsid w:val="001D1A03"/>
    <w:rsid w:val="001D1D00"/>
    <w:rsid w:val="001D2058"/>
    <w:rsid w:val="001D209D"/>
    <w:rsid w:val="001D2D62"/>
    <w:rsid w:val="001D48B9"/>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3D3"/>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176"/>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581"/>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35D"/>
    <w:rsid w:val="003234B7"/>
    <w:rsid w:val="00323C68"/>
    <w:rsid w:val="003240F7"/>
    <w:rsid w:val="00325043"/>
    <w:rsid w:val="00325546"/>
    <w:rsid w:val="003259C5"/>
    <w:rsid w:val="00325B67"/>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31F"/>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1EC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5B9"/>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B1F"/>
    <w:rsid w:val="003D2FE2"/>
    <w:rsid w:val="003D365B"/>
    <w:rsid w:val="003D3964"/>
    <w:rsid w:val="003D56A5"/>
    <w:rsid w:val="003D7720"/>
    <w:rsid w:val="003D7B36"/>
    <w:rsid w:val="003D7F8E"/>
    <w:rsid w:val="003E00E8"/>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157"/>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7D"/>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5EAB"/>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C53"/>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6EC"/>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BD3"/>
    <w:rsid w:val="00557E3D"/>
    <w:rsid w:val="005608E2"/>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689"/>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4D40"/>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3C12"/>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250"/>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D55"/>
    <w:rsid w:val="00681F45"/>
    <w:rsid w:val="00682E8D"/>
    <w:rsid w:val="00682F00"/>
    <w:rsid w:val="0068321D"/>
    <w:rsid w:val="00684668"/>
    <w:rsid w:val="00685962"/>
    <w:rsid w:val="00685A30"/>
    <w:rsid w:val="00685C48"/>
    <w:rsid w:val="00686E1A"/>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B70FC"/>
    <w:rsid w:val="006C00A3"/>
    <w:rsid w:val="006C08B6"/>
    <w:rsid w:val="006C0B68"/>
    <w:rsid w:val="006C1293"/>
    <w:rsid w:val="006C12EC"/>
    <w:rsid w:val="006C17C9"/>
    <w:rsid w:val="006C1D25"/>
    <w:rsid w:val="006C222B"/>
    <w:rsid w:val="006C229E"/>
    <w:rsid w:val="006C288C"/>
    <w:rsid w:val="006C2B56"/>
    <w:rsid w:val="006C2C13"/>
    <w:rsid w:val="006C2F98"/>
    <w:rsid w:val="006C3115"/>
    <w:rsid w:val="006C47F0"/>
    <w:rsid w:val="006C58B5"/>
    <w:rsid w:val="006C679A"/>
    <w:rsid w:val="006C7FD7"/>
    <w:rsid w:val="006C7FE2"/>
    <w:rsid w:val="006D0B02"/>
    <w:rsid w:val="006D0D6F"/>
    <w:rsid w:val="006D0E83"/>
    <w:rsid w:val="006D1826"/>
    <w:rsid w:val="006D1BA0"/>
    <w:rsid w:val="006D2DF7"/>
    <w:rsid w:val="006D4448"/>
    <w:rsid w:val="006D4E1D"/>
    <w:rsid w:val="006D4EE4"/>
    <w:rsid w:val="006D5516"/>
    <w:rsid w:val="006D6150"/>
    <w:rsid w:val="006D6926"/>
    <w:rsid w:val="006D71ED"/>
    <w:rsid w:val="006D7219"/>
    <w:rsid w:val="006E0048"/>
    <w:rsid w:val="006E15CD"/>
    <w:rsid w:val="006E1E8F"/>
    <w:rsid w:val="006E23A3"/>
    <w:rsid w:val="006E2A26"/>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1618"/>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0BDC"/>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6F14"/>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96F"/>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0EEA"/>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2646"/>
    <w:rsid w:val="007E2A10"/>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3E4"/>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06E"/>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37FCA"/>
    <w:rsid w:val="00840327"/>
    <w:rsid w:val="008404E2"/>
    <w:rsid w:val="00840C7D"/>
    <w:rsid w:val="00840FDC"/>
    <w:rsid w:val="00840FE0"/>
    <w:rsid w:val="008410E0"/>
    <w:rsid w:val="0084142E"/>
    <w:rsid w:val="00842193"/>
    <w:rsid w:val="00842CDF"/>
    <w:rsid w:val="008435A4"/>
    <w:rsid w:val="008435DB"/>
    <w:rsid w:val="00843892"/>
    <w:rsid w:val="00844434"/>
    <w:rsid w:val="00845AA5"/>
    <w:rsid w:val="00845EA3"/>
    <w:rsid w:val="008462EC"/>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88F"/>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61C"/>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56E"/>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4CE"/>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D74"/>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1D6B"/>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C6E"/>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A95"/>
    <w:rsid w:val="00A65C38"/>
    <w:rsid w:val="00A6609C"/>
    <w:rsid w:val="00A660E4"/>
    <w:rsid w:val="00A66431"/>
    <w:rsid w:val="00A66D88"/>
    <w:rsid w:val="00A66EC7"/>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9"/>
    <w:rsid w:val="00A9488E"/>
    <w:rsid w:val="00A948AB"/>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909"/>
    <w:rsid w:val="00AC0E56"/>
    <w:rsid w:val="00AC30D5"/>
    <w:rsid w:val="00AC341B"/>
    <w:rsid w:val="00AC3969"/>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2EE8"/>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08C9"/>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14B"/>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24AE"/>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7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01ED"/>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D10"/>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14BA"/>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9D0"/>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81"/>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42A"/>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CD8"/>
    <w:rsid w:val="00C67E80"/>
    <w:rsid w:val="00C67FAB"/>
    <w:rsid w:val="00C701FA"/>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433"/>
    <w:rsid w:val="00D13662"/>
    <w:rsid w:val="00D13E20"/>
    <w:rsid w:val="00D142B3"/>
    <w:rsid w:val="00D14D06"/>
    <w:rsid w:val="00D14FAA"/>
    <w:rsid w:val="00D150B0"/>
    <w:rsid w:val="00D15272"/>
    <w:rsid w:val="00D15C89"/>
    <w:rsid w:val="00D15F26"/>
    <w:rsid w:val="00D160E3"/>
    <w:rsid w:val="00D161B8"/>
    <w:rsid w:val="00D17258"/>
    <w:rsid w:val="00D20407"/>
    <w:rsid w:val="00D21019"/>
    <w:rsid w:val="00D219A5"/>
    <w:rsid w:val="00D21AD1"/>
    <w:rsid w:val="00D21C38"/>
    <w:rsid w:val="00D21E30"/>
    <w:rsid w:val="00D22464"/>
    <w:rsid w:val="00D22B3B"/>
    <w:rsid w:val="00D22CBB"/>
    <w:rsid w:val="00D23222"/>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0C0B"/>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B51"/>
    <w:rsid w:val="00D54E6F"/>
    <w:rsid w:val="00D5541F"/>
    <w:rsid w:val="00D554DA"/>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570"/>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DF75BB"/>
    <w:rsid w:val="00E004B7"/>
    <w:rsid w:val="00E006C3"/>
    <w:rsid w:val="00E00AD1"/>
    <w:rsid w:val="00E01503"/>
    <w:rsid w:val="00E020C1"/>
    <w:rsid w:val="00E02310"/>
    <w:rsid w:val="00E02449"/>
    <w:rsid w:val="00E02F60"/>
    <w:rsid w:val="00E034E1"/>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5A0"/>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57"/>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32D8"/>
    <w:rsid w:val="00E54297"/>
    <w:rsid w:val="00E54B2C"/>
    <w:rsid w:val="00E5510F"/>
    <w:rsid w:val="00E55457"/>
    <w:rsid w:val="00E55EBF"/>
    <w:rsid w:val="00E6008B"/>
    <w:rsid w:val="00E6044F"/>
    <w:rsid w:val="00E60526"/>
    <w:rsid w:val="00E61214"/>
    <w:rsid w:val="00E62730"/>
    <w:rsid w:val="00E6288F"/>
    <w:rsid w:val="00E62C19"/>
    <w:rsid w:val="00E62CB8"/>
    <w:rsid w:val="00E632FA"/>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2AF"/>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8A0"/>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965"/>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4D24"/>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9D"/>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131"/>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6A6"/>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3ED2"/>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076"/>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BF3BE4"/>
  <w15:docId w15:val="{68D0AA4A-895F-4083-AD3A-30FC267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eraballet.gnumner2025@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E7596-A63C-4E89-A331-07FB46A18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2809</TotalTime>
  <Pages>1</Pages>
  <Words>22262</Words>
  <Characters>126899</Characters>
  <Application>Microsoft Office Word</Application>
  <DocSecurity>0</DocSecurity>
  <Lines>1057</Lines>
  <Paragraphs>297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148864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cp:lastModifiedBy>
  <cp:revision>1834</cp:revision>
  <cp:lastPrinted>2018-02-16T07:12:00Z</cp:lastPrinted>
  <dcterms:created xsi:type="dcterms:W3CDTF">2019-10-28T07:04:00Z</dcterms:created>
  <dcterms:modified xsi:type="dcterms:W3CDTF">2026-02-26T13:13:00Z</dcterms:modified>
</cp:coreProperties>
</file>